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61B" w:rsidRPr="00DE561B" w:rsidRDefault="00DE561B" w:rsidP="00DE561B">
      <w:pPr>
        <w:widowControl/>
        <w:shd w:val="clear" w:color="auto" w:fill="FFFFFF"/>
        <w:spacing w:line="720" w:lineRule="atLeast"/>
        <w:jc w:val="center"/>
        <w:rPr>
          <w:rFonts w:ascii="Helvetica" w:eastAsia="宋体" w:hAnsi="Helvetica" w:cs="宋体"/>
          <w:color w:val="000000"/>
          <w:kern w:val="0"/>
          <w:sz w:val="54"/>
          <w:szCs w:val="54"/>
        </w:rPr>
      </w:pPr>
      <w:r w:rsidRPr="00DE561B">
        <w:rPr>
          <w:rFonts w:ascii="Helvetica" w:eastAsia="宋体" w:hAnsi="Helvetica" w:cs="宋体"/>
          <w:color w:val="000000"/>
          <w:kern w:val="0"/>
          <w:sz w:val="54"/>
          <w:szCs w:val="54"/>
        </w:rPr>
        <w:t>华为软件许可协议</w:t>
      </w:r>
    </w:p>
    <w:p w:rsidR="00DE561B" w:rsidRPr="00DE561B" w:rsidRDefault="00DE561B" w:rsidP="00DE561B">
      <w:pPr>
        <w:widowControl/>
        <w:numPr>
          <w:ilvl w:val="0"/>
          <w:numId w:val="1"/>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华为软件许可协议（下称</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本协议</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）是您与华为技术有限公司（下称</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华为</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）之间的法律协议，并管辖根据本协议向您提供的软件（下称</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本软件</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）的使用。通过下载本软件，您同意接受本协议的以下所有条款。如果您不同意本协议，则您不得下载使用本软件。</w:t>
      </w:r>
    </w:p>
    <w:p w:rsidR="00DE561B" w:rsidRPr="00DE561B" w:rsidRDefault="00DE561B" w:rsidP="00DE561B">
      <w:pPr>
        <w:widowControl/>
        <w:numPr>
          <w:ilvl w:val="0"/>
          <w:numId w:val="1"/>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本软件：是指由华为提供给您下载并基于本协议许可的材料，包括但不限于源代码、目标代码、库、文档、以及其它受版权保护的内容。</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1. </w:t>
      </w:r>
      <w:r w:rsidRPr="00DE561B">
        <w:rPr>
          <w:rFonts w:ascii="Helvetica" w:eastAsia="宋体" w:hAnsi="Helvetica" w:cs="宋体"/>
          <w:b/>
          <w:bCs/>
          <w:color w:val="000000"/>
          <w:kern w:val="0"/>
          <w:sz w:val="36"/>
          <w:szCs w:val="36"/>
        </w:rPr>
        <w:t>许可</w:t>
      </w:r>
    </w:p>
    <w:p w:rsidR="00DE561B" w:rsidRPr="00DE561B" w:rsidRDefault="00DE561B" w:rsidP="00DE561B">
      <w:pPr>
        <w:widowControl/>
        <w:numPr>
          <w:ilvl w:val="0"/>
          <w:numId w:val="2"/>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在遵守本协议规定的前提下，华为授予您不可转让的，非独占的，免费的，世界范围内的，无分许可权的许可：</w:t>
      </w:r>
    </w:p>
    <w:p w:rsidR="00DE561B" w:rsidRDefault="00DE561B" w:rsidP="00DE561B">
      <w:pPr>
        <w:widowControl/>
        <w:numPr>
          <w:ilvl w:val="0"/>
          <w:numId w:val="2"/>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仅限于内部评估、测试的目的安装、使用、复制和修改本软件。</w:t>
      </w:r>
    </w:p>
    <w:p w:rsidR="003A4B1D" w:rsidRPr="003A4B1D" w:rsidRDefault="003A4B1D">
      <w:pPr>
        <w:widowControl/>
        <w:numPr>
          <w:ilvl w:val="0"/>
          <w:numId w:val="2"/>
        </w:numPr>
        <w:shd w:val="clear" w:color="auto" w:fill="FFFFFF"/>
        <w:spacing w:after="180" w:line="330" w:lineRule="atLeast"/>
        <w:ind w:left="0"/>
        <w:rPr>
          <w:ins w:id="0" w:author="Zhangwei(Legal)" w:date="2022-08-25T17:36:00Z"/>
          <w:rFonts w:ascii="Helvetica" w:eastAsia="宋体" w:hAnsi="Helvetica" w:cs="宋体"/>
          <w:color w:val="555555"/>
          <w:kern w:val="0"/>
          <w:szCs w:val="21"/>
        </w:rPr>
        <w:pPrChange w:id="1" w:author="Zhangwei(Legal)" w:date="2022-08-25T17:36:00Z">
          <w:pPr>
            <w:pStyle w:val="a7"/>
            <w:numPr>
              <w:numId w:val="2"/>
            </w:numPr>
            <w:tabs>
              <w:tab w:val="num" w:pos="720"/>
            </w:tabs>
            <w:ind w:left="720" w:firstLineChars="0" w:hanging="360"/>
          </w:pPr>
        </w:pPrChange>
      </w:pPr>
      <w:ins w:id="2" w:author="Zhangwei(Legal)" w:date="2022-08-25T17:36:00Z">
        <w:r w:rsidRPr="003A4B1D">
          <w:rPr>
            <w:rFonts w:ascii="Helvetica" w:eastAsia="宋体" w:hAnsi="Helvetica" w:cs="宋体" w:hint="eastAsia"/>
            <w:color w:val="555555"/>
            <w:kern w:val="0"/>
            <w:szCs w:val="21"/>
          </w:rPr>
          <w:t>在</w:t>
        </w:r>
        <w:r>
          <w:rPr>
            <w:rFonts w:ascii="Helvetica" w:eastAsia="宋体" w:hAnsi="Helvetica" w:cs="宋体" w:hint="eastAsia"/>
            <w:color w:val="555555"/>
            <w:kern w:val="0"/>
            <w:szCs w:val="21"/>
          </w:rPr>
          <w:t>本软件</w:t>
        </w:r>
        <w:r w:rsidRPr="003A4B1D">
          <w:rPr>
            <w:rFonts w:ascii="Helvetica" w:eastAsia="宋体" w:hAnsi="Helvetica" w:cs="宋体" w:hint="eastAsia"/>
            <w:color w:val="555555"/>
            <w:kern w:val="0"/>
            <w:szCs w:val="21"/>
          </w:rPr>
          <w:t>中包含的第三方</w:t>
        </w:r>
        <w:r>
          <w:rPr>
            <w:rFonts w:ascii="Helvetica" w:eastAsia="宋体" w:hAnsi="Helvetica" w:cs="宋体" w:hint="eastAsia"/>
            <w:color w:val="555555"/>
            <w:kern w:val="0"/>
            <w:szCs w:val="21"/>
          </w:rPr>
          <w:t>软件</w:t>
        </w:r>
        <w:r w:rsidRPr="003A4B1D">
          <w:rPr>
            <w:rFonts w:ascii="Helvetica" w:eastAsia="宋体" w:hAnsi="Helvetica" w:cs="宋体" w:hint="eastAsia"/>
            <w:color w:val="555555"/>
            <w:kern w:val="0"/>
            <w:szCs w:val="21"/>
          </w:rPr>
          <w:t>，也可能受单独的许可条款管辖，包括但不限于第三方许可协议，和</w:t>
        </w:r>
        <w:r w:rsidRPr="003A4B1D">
          <w:rPr>
            <w:rFonts w:ascii="Helvetica" w:eastAsia="宋体" w:hAnsi="Helvetica" w:cs="宋体" w:hint="eastAsia"/>
            <w:color w:val="555555"/>
            <w:kern w:val="0"/>
            <w:szCs w:val="21"/>
          </w:rPr>
          <w:t>/</w:t>
        </w:r>
        <w:r w:rsidRPr="003A4B1D">
          <w:rPr>
            <w:rFonts w:ascii="Helvetica" w:eastAsia="宋体" w:hAnsi="Helvetica" w:cs="宋体" w:hint="eastAsia"/>
            <w:color w:val="555555"/>
            <w:kern w:val="0"/>
            <w:szCs w:val="21"/>
          </w:rPr>
          <w:t>或开源许可证条款。如果本协议中的条款与第三方许可条款之间存在任何冲突，则第三方许可条款仅应在解决冲突所需的范围内适用。</w:t>
        </w:r>
      </w:ins>
    </w:p>
    <w:p w:rsidR="003A4B1D" w:rsidRPr="00DE561B" w:rsidRDefault="003A4B1D" w:rsidP="00DE561B">
      <w:pPr>
        <w:widowControl/>
        <w:numPr>
          <w:ilvl w:val="0"/>
          <w:numId w:val="2"/>
        </w:numPr>
        <w:shd w:val="clear" w:color="auto" w:fill="FFFFFF"/>
        <w:spacing w:after="180" w:line="330" w:lineRule="atLeast"/>
        <w:ind w:left="0"/>
        <w:rPr>
          <w:rFonts w:ascii="Helvetica" w:eastAsia="宋体" w:hAnsi="Helvetica" w:cs="宋体"/>
          <w:color w:val="555555"/>
          <w:kern w:val="0"/>
          <w:szCs w:val="21"/>
        </w:rPr>
      </w:pP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2. </w:t>
      </w:r>
      <w:r w:rsidRPr="00DE561B">
        <w:rPr>
          <w:rFonts w:ascii="Helvetica" w:eastAsia="宋体" w:hAnsi="Helvetica" w:cs="宋体"/>
          <w:b/>
          <w:bCs/>
          <w:color w:val="000000"/>
          <w:kern w:val="0"/>
          <w:sz w:val="36"/>
          <w:szCs w:val="36"/>
        </w:rPr>
        <w:t>限制</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除了第</w:t>
      </w:r>
      <w:r w:rsidRPr="00DE561B">
        <w:rPr>
          <w:rFonts w:ascii="Helvetica" w:eastAsia="宋体" w:hAnsi="Helvetica" w:cs="宋体"/>
          <w:color w:val="555555"/>
          <w:kern w:val="0"/>
          <w:szCs w:val="21"/>
        </w:rPr>
        <w:t>1</w:t>
      </w:r>
      <w:r w:rsidRPr="00DE561B">
        <w:rPr>
          <w:rFonts w:ascii="Helvetica" w:eastAsia="宋体" w:hAnsi="Helvetica" w:cs="宋体"/>
          <w:color w:val="555555"/>
          <w:kern w:val="0"/>
          <w:szCs w:val="21"/>
        </w:rPr>
        <w:t>条明确规定外，华为对其拥有或控制的任何专有信息或专利、版权、商业秘密或其他知识产权，不以明示或暗示的方式授予您任何权利或许可。</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您不得：</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1</w:t>
      </w:r>
      <w:r w:rsidRPr="00DE561B">
        <w:rPr>
          <w:rFonts w:ascii="Helvetica" w:eastAsia="宋体" w:hAnsi="Helvetica" w:cs="宋体"/>
          <w:color w:val="555555"/>
          <w:kern w:val="0"/>
          <w:szCs w:val="21"/>
        </w:rPr>
        <w:t>）基于本软件开发</w:t>
      </w:r>
      <w:ins w:id="3" w:author="Zhangwei(Legal)" w:date="2022-08-25T17:38:00Z">
        <w:r w:rsidR="008D09CF">
          <w:rPr>
            <w:rFonts w:ascii="Helvetica" w:eastAsia="宋体" w:hAnsi="Helvetica" w:cs="宋体" w:hint="eastAsia"/>
            <w:color w:val="555555"/>
            <w:kern w:val="0"/>
            <w:szCs w:val="21"/>
          </w:rPr>
          <w:t>商用</w:t>
        </w:r>
      </w:ins>
      <w:r w:rsidRPr="00DE561B">
        <w:rPr>
          <w:rFonts w:ascii="Helvetica" w:eastAsia="宋体" w:hAnsi="Helvetica" w:cs="宋体"/>
          <w:color w:val="555555"/>
          <w:kern w:val="0"/>
          <w:szCs w:val="21"/>
        </w:rPr>
        <w:t>软件产品，硬件产品和</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或服务，或进行任何商业目的使用；</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2</w:t>
      </w:r>
      <w:r w:rsidRPr="00DE561B">
        <w:rPr>
          <w:rFonts w:ascii="Helvetica" w:eastAsia="宋体" w:hAnsi="Helvetica" w:cs="宋体"/>
          <w:color w:val="555555"/>
          <w:kern w:val="0"/>
          <w:szCs w:val="21"/>
        </w:rPr>
        <w:t>）反向工程，或反编译本软件包含的目标代码或其任何部分；</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3</w:t>
      </w:r>
      <w:r w:rsidRPr="00DE561B">
        <w:rPr>
          <w:rFonts w:ascii="Helvetica" w:eastAsia="宋体" w:hAnsi="Helvetica" w:cs="宋体"/>
          <w:color w:val="555555"/>
          <w:kern w:val="0"/>
          <w:szCs w:val="21"/>
        </w:rPr>
        <w:t>）单独分发本软件或其任何部分；</w:t>
      </w:r>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4</w:t>
      </w:r>
      <w:r w:rsidRPr="00DE561B">
        <w:rPr>
          <w:rFonts w:ascii="Helvetica" w:eastAsia="宋体" w:hAnsi="Helvetica" w:cs="宋体"/>
          <w:color w:val="555555"/>
          <w:kern w:val="0"/>
          <w:szCs w:val="21"/>
        </w:rPr>
        <w:t>）单独分发基于本软件或其任何部分创造的衍生作品；</w:t>
      </w:r>
    </w:p>
    <w:p w:rsidR="002C2994" w:rsidRDefault="00DE561B" w:rsidP="00DE561B">
      <w:pPr>
        <w:widowControl/>
        <w:numPr>
          <w:ilvl w:val="0"/>
          <w:numId w:val="3"/>
        </w:numPr>
        <w:shd w:val="clear" w:color="auto" w:fill="FFFFFF"/>
        <w:spacing w:after="180" w:line="330" w:lineRule="atLeast"/>
        <w:ind w:left="0"/>
        <w:rPr>
          <w:ins w:id="4" w:author="Zhangwei(Legal)" w:date="2022-08-25T18:05:00Z"/>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5</w:t>
      </w:r>
      <w:r w:rsidRPr="00DE561B">
        <w:rPr>
          <w:rFonts w:ascii="Helvetica" w:eastAsia="宋体" w:hAnsi="Helvetica" w:cs="宋体"/>
          <w:color w:val="555555"/>
          <w:kern w:val="0"/>
          <w:szCs w:val="21"/>
        </w:rPr>
        <w:t>）移除或者修改附在本软件中的任何声明</w:t>
      </w:r>
      <w:ins w:id="5" w:author="Zhangwei(Legal)" w:date="2022-08-25T18:05:00Z">
        <w:r w:rsidR="002C2994">
          <w:rPr>
            <w:rFonts w:ascii="Helvetica" w:eastAsia="宋体" w:hAnsi="Helvetica" w:cs="宋体" w:hint="eastAsia"/>
            <w:color w:val="555555"/>
            <w:kern w:val="0"/>
            <w:szCs w:val="21"/>
          </w:rPr>
          <w:t>；</w:t>
        </w:r>
      </w:ins>
    </w:p>
    <w:p w:rsidR="00DE561B" w:rsidRPr="002C2994" w:rsidRDefault="002C2994" w:rsidP="002C2994">
      <w:pPr>
        <w:widowControl/>
        <w:numPr>
          <w:ilvl w:val="0"/>
          <w:numId w:val="3"/>
        </w:numPr>
        <w:shd w:val="clear" w:color="auto" w:fill="FFFFFF"/>
        <w:spacing w:after="180" w:line="330" w:lineRule="atLeast"/>
        <w:ind w:left="0"/>
        <w:rPr>
          <w:rFonts w:ascii="Helvetica" w:eastAsia="宋体" w:hAnsi="Helvetica" w:cs="宋体"/>
          <w:color w:val="555555"/>
          <w:kern w:val="0"/>
          <w:szCs w:val="21"/>
        </w:rPr>
      </w:pPr>
      <w:ins w:id="6" w:author="Zhangwei(Legal)" w:date="2022-08-25T18:06:00Z">
        <w:r w:rsidRPr="00DE561B">
          <w:rPr>
            <w:rFonts w:ascii="Helvetica" w:eastAsia="宋体" w:hAnsi="Helvetica" w:cs="宋体"/>
            <w:color w:val="555555"/>
            <w:kern w:val="0"/>
            <w:szCs w:val="21"/>
          </w:rPr>
          <w:t>（</w:t>
        </w:r>
        <w:r>
          <w:rPr>
            <w:rFonts w:ascii="Helvetica" w:eastAsia="宋体" w:hAnsi="Helvetica" w:cs="宋体"/>
            <w:color w:val="555555"/>
            <w:kern w:val="0"/>
            <w:szCs w:val="21"/>
          </w:rPr>
          <w:t>6</w:t>
        </w:r>
        <w:r w:rsidRPr="00DE561B">
          <w:rPr>
            <w:rFonts w:ascii="Helvetica" w:eastAsia="宋体" w:hAnsi="Helvetica" w:cs="宋体"/>
            <w:color w:val="555555"/>
            <w:kern w:val="0"/>
            <w:szCs w:val="21"/>
          </w:rPr>
          <w:t>）</w:t>
        </w:r>
      </w:ins>
      <w:ins w:id="7" w:author="Zhangwei(Legal)" w:date="2022-08-25T18:09:00Z">
        <w:r w:rsidRPr="002C2994">
          <w:rPr>
            <w:rFonts w:ascii="Helvetica" w:eastAsia="宋体" w:hAnsi="Helvetica" w:cs="宋体" w:hint="eastAsia"/>
            <w:color w:val="555555"/>
            <w:kern w:val="0"/>
            <w:szCs w:val="21"/>
          </w:rPr>
          <w:t>将</w:t>
        </w:r>
      </w:ins>
      <w:ins w:id="8" w:author="Zhangwei(Legal)" w:date="2022-08-25T18:10:00Z">
        <w:r>
          <w:rPr>
            <w:rFonts w:ascii="Helvetica" w:eastAsia="宋体" w:hAnsi="Helvetica" w:cs="宋体" w:hint="eastAsia"/>
            <w:color w:val="555555"/>
            <w:kern w:val="0"/>
            <w:szCs w:val="21"/>
          </w:rPr>
          <w:t>本</w:t>
        </w:r>
      </w:ins>
      <w:ins w:id="9" w:author="Zhangwei(Legal)" w:date="2022-08-25T18:09:00Z">
        <w:r w:rsidRPr="002C2994">
          <w:rPr>
            <w:rFonts w:ascii="Helvetica" w:eastAsia="宋体" w:hAnsi="Helvetica" w:cs="宋体" w:hint="eastAsia"/>
            <w:color w:val="555555"/>
            <w:kern w:val="0"/>
            <w:szCs w:val="21"/>
          </w:rPr>
          <w:t>软件用于</w:t>
        </w:r>
      </w:ins>
      <w:ins w:id="10" w:author="Zhangwei(Legal)" w:date="2022-08-25T18:10:00Z">
        <w:r>
          <w:rPr>
            <w:rFonts w:ascii="Helvetica" w:eastAsia="宋体" w:hAnsi="Helvetica" w:cs="宋体" w:hint="eastAsia"/>
            <w:color w:val="555555"/>
            <w:kern w:val="0"/>
            <w:szCs w:val="21"/>
          </w:rPr>
          <w:t>非</w:t>
        </w:r>
      </w:ins>
      <w:ins w:id="11" w:author="Zhangwei(Open Source Legal Team)" w:date="2022-09-28T17:46:00Z">
        <w:r w:rsidR="00B1755D">
          <w:rPr>
            <w:rFonts w:ascii="Helvetica" w:eastAsia="宋体" w:hAnsi="Helvetica" w:cs="宋体" w:hint="eastAsia"/>
            <w:color w:val="555555"/>
            <w:kern w:val="0"/>
            <w:szCs w:val="21"/>
          </w:rPr>
          <w:t>鲲鹏</w:t>
        </w:r>
      </w:ins>
      <w:ins w:id="12" w:author="Zhangwei(Legal)" w:date="2022-08-25T18:09:00Z">
        <w:r w:rsidRPr="002C2994">
          <w:rPr>
            <w:rFonts w:ascii="Helvetica" w:eastAsia="宋体" w:hAnsi="Helvetica" w:cs="宋体" w:hint="eastAsia"/>
            <w:color w:val="555555"/>
            <w:kern w:val="0"/>
            <w:szCs w:val="21"/>
          </w:rPr>
          <w:t>硬件</w:t>
        </w:r>
      </w:ins>
      <w:r w:rsidR="00DE561B" w:rsidRPr="002C2994">
        <w:rPr>
          <w:rFonts w:ascii="Helvetica" w:eastAsia="宋体" w:hAnsi="Helvetica" w:cs="宋体"/>
          <w:color w:val="555555"/>
          <w:kern w:val="0"/>
          <w:szCs w:val="21"/>
        </w:rPr>
        <w:t>。</w:t>
      </w:r>
      <w:ins w:id="13" w:author="Zhangwei(Legal)" w:date="2022-08-27T09:47:00Z">
        <w:r w:rsidR="008A677C" w:rsidRPr="008A677C">
          <w:rPr>
            <w:rFonts w:ascii="Helvetica" w:eastAsia="宋体" w:hAnsi="Helvetica" w:cs="宋体" w:hint="eastAsia"/>
            <w:color w:val="555555"/>
            <w:kern w:val="0"/>
            <w:szCs w:val="21"/>
          </w:rPr>
          <w:t>昇腾硬件是指集成有华为</w:t>
        </w:r>
      </w:ins>
      <w:ins w:id="14" w:author="Zhangwei(Open Source Legal Team)" w:date="2022-09-28T17:46:00Z">
        <w:r w:rsidR="00B1755D">
          <w:rPr>
            <w:rFonts w:ascii="Helvetica" w:eastAsia="宋体" w:hAnsi="Helvetica" w:cs="宋体" w:hint="eastAsia"/>
            <w:color w:val="555555"/>
            <w:kern w:val="0"/>
            <w:szCs w:val="21"/>
          </w:rPr>
          <w:t>鲲鹏</w:t>
        </w:r>
      </w:ins>
      <w:ins w:id="15" w:author="Zhangwei(Legal)" w:date="2022-08-27T09:47:00Z">
        <w:r w:rsidR="008A677C" w:rsidRPr="008A677C">
          <w:rPr>
            <w:rFonts w:ascii="Helvetica" w:eastAsia="宋体" w:hAnsi="Helvetica" w:cs="宋体" w:hint="eastAsia"/>
            <w:color w:val="555555"/>
            <w:kern w:val="0"/>
            <w:szCs w:val="21"/>
          </w:rPr>
          <w:t>处理器的硬件设备</w:t>
        </w:r>
        <w:r w:rsidR="008A677C">
          <w:rPr>
            <w:rFonts w:ascii="Helvetica" w:eastAsia="宋体" w:hAnsi="Helvetica" w:cs="宋体" w:hint="eastAsia"/>
            <w:color w:val="555555"/>
            <w:kern w:val="0"/>
            <w:szCs w:val="21"/>
          </w:rPr>
          <w:t>。</w:t>
        </w:r>
      </w:ins>
    </w:p>
    <w:p w:rsidR="00DE561B" w:rsidRPr="00DE561B" w:rsidRDefault="00DE561B" w:rsidP="00DE561B">
      <w:pPr>
        <w:widowControl/>
        <w:numPr>
          <w:ilvl w:val="0"/>
          <w:numId w:val="3"/>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您在使用本软件时必须严格遵守所有适用的法律和规范，包括但不限于个人信息保护法律和规范，如《</w:t>
      </w:r>
      <w:r w:rsidRPr="00DE561B">
        <w:rPr>
          <w:rFonts w:ascii="Helvetica" w:eastAsia="宋体" w:hAnsi="Helvetica" w:cs="宋体"/>
          <w:color w:val="555555"/>
          <w:kern w:val="0"/>
          <w:szCs w:val="21"/>
        </w:rPr>
        <w:t xml:space="preserve">GB T35273-2020 </w:t>
      </w:r>
      <w:r w:rsidRPr="00DE561B">
        <w:rPr>
          <w:rFonts w:ascii="Helvetica" w:eastAsia="宋体" w:hAnsi="Helvetica" w:cs="宋体"/>
          <w:color w:val="555555"/>
          <w:kern w:val="0"/>
          <w:szCs w:val="21"/>
        </w:rPr>
        <w:t>信息安全技术</w:t>
      </w:r>
      <w:r w:rsidRPr="00DE561B">
        <w:rPr>
          <w:rFonts w:ascii="Helvetica" w:eastAsia="宋体" w:hAnsi="Helvetica" w:cs="宋体"/>
          <w:color w:val="555555"/>
          <w:kern w:val="0"/>
          <w:szCs w:val="21"/>
        </w:rPr>
        <w:t xml:space="preserve"> </w:t>
      </w:r>
      <w:r w:rsidRPr="00DE561B">
        <w:rPr>
          <w:rFonts w:ascii="Helvetica" w:eastAsia="宋体" w:hAnsi="Helvetica" w:cs="宋体"/>
          <w:color w:val="555555"/>
          <w:kern w:val="0"/>
          <w:szCs w:val="21"/>
        </w:rPr>
        <w:t>个人信息安全规范》等。</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3. </w:t>
      </w:r>
      <w:r w:rsidRPr="00DE561B">
        <w:rPr>
          <w:rFonts w:ascii="Helvetica" w:eastAsia="宋体" w:hAnsi="Helvetica" w:cs="宋体"/>
          <w:b/>
          <w:bCs/>
          <w:color w:val="000000"/>
          <w:kern w:val="0"/>
          <w:sz w:val="36"/>
          <w:szCs w:val="36"/>
        </w:rPr>
        <w:t>无担保</w:t>
      </w:r>
    </w:p>
    <w:p w:rsidR="00DE561B" w:rsidRPr="00DE561B" w:rsidRDefault="00DE561B" w:rsidP="00DE561B">
      <w:pPr>
        <w:widowControl/>
        <w:numPr>
          <w:ilvl w:val="0"/>
          <w:numId w:val="4"/>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本软件按</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原样</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提供</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并且不保证没有错误和安全漏洞。华为就本软件不提供任何明示的或默示的担保和保证，包括不对特定用途做任何明示或默示的保证，不就不侵犯第三方权利（包</w:t>
      </w:r>
      <w:r w:rsidRPr="00DE561B">
        <w:rPr>
          <w:rFonts w:ascii="Helvetica" w:eastAsia="宋体" w:hAnsi="Helvetica" w:cs="宋体"/>
          <w:color w:val="555555"/>
          <w:kern w:val="0"/>
          <w:szCs w:val="21"/>
        </w:rPr>
        <w:lastRenderedPageBreak/>
        <w:t>括但不限于知识产权）作任何保证。您应自行承担因使用本软件所产生的任何风险，并自行承担与本软件或您使用本软件所开发的应用相关的或由其引起的所有责任或义务。</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4. </w:t>
      </w:r>
      <w:r w:rsidRPr="00DE561B">
        <w:rPr>
          <w:rFonts w:ascii="Helvetica" w:eastAsia="宋体" w:hAnsi="Helvetica" w:cs="宋体"/>
          <w:b/>
          <w:bCs/>
          <w:color w:val="000000"/>
          <w:kern w:val="0"/>
          <w:sz w:val="36"/>
          <w:szCs w:val="36"/>
        </w:rPr>
        <w:t>无责任</w:t>
      </w:r>
    </w:p>
    <w:p w:rsidR="00DE561B" w:rsidRPr="00DE561B" w:rsidRDefault="00DE561B" w:rsidP="00DE561B">
      <w:pPr>
        <w:widowControl/>
        <w:numPr>
          <w:ilvl w:val="0"/>
          <w:numId w:val="5"/>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在任何情况下，在法律允许范围内，无论是否有其他相反约定，不论是基于侵权，合同或其他，华为均不对因使用本软件而带来的任何损失，包括任何直接的，间接的，特别的，偶然的损失（包括但不限于关于利润损失、数据灭失、业务干扰或任何其他商业损害或损失）等，即使该方已经被建议存在该种损失的可能。即使本软件有任何实质的，能证实的且可复制的程序错误，华为也没有义务修改此种错误。</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5. </w:t>
      </w:r>
      <w:r w:rsidRPr="00DE561B">
        <w:rPr>
          <w:rFonts w:ascii="Helvetica" w:eastAsia="宋体" w:hAnsi="Helvetica" w:cs="宋体"/>
          <w:b/>
          <w:bCs/>
          <w:color w:val="000000"/>
          <w:kern w:val="0"/>
          <w:sz w:val="36"/>
          <w:szCs w:val="36"/>
        </w:rPr>
        <w:t>赔偿</w:t>
      </w:r>
    </w:p>
    <w:p w:rsidR="00DE561B" w:rsidRPr="00DE561B" w:rsidRDefault="00DE561B" w:rsidP="00DE561B">
      <w:pPr>
        <w:widowControl/>
        <w:numPr>
          <w:ilvl w:val="0"/>
          <w:numId w:val="6"/>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您同意为华为辩护，赔偿华为使之不受到以下行为给他们带来的任何或所有主张，诉讼或程序以及任何及全部损失，义务，责任，赔偿，成本和支出（包括合理的律师费用）：</w:t>
      </w:r>
    </w:p>
    <w:p w:rsidR="00DE561B" w:rsidRPr="00DE561B" w:rsidRDefault="00DE561B" w:rsidP="00DE561B">
      <w:pPr>
        <w:widowControl/>
        <w:numPr>
          <w:ilvl w:val="0"/>
          <w:numId w:val="6"/>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1</w:t>
      </w:r>
      <w:r w:rsidRPr="00DE561B">
        <w:rPr>
          <w:rFonts w:ascii="Helvetica" w:eastAsia="宋体" w:hAnsi="Helvetica" w:cs="宋体"/>
          <w:color w:val="555555"/>
          <w:kern w:val="0"/>
          <w:szCs w:val="21"/>
        </w:rPr>
        <w:t>）您使用本软件的行为；</w:t>
      </w:r>
    </w:p>
    <w:p w:rsidR="00DE561B" w:rsidRPr="00DE561B" w:rsidRDefault="00DE561B" w:rsidP="00DE561B">
      <w:pPr>
        <w:widowControl/>
        <w:numPr>
          <w:ilvl w:val="0"/>
          <w:numId w:val="6"/>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2</w:t>
      </w:r>
      <w:r w:rsidRPr="00DE561B">
        <w:rPr>
          <w:rFonts w:ascii="Helvetica" w:eastAsia="宋体" w:hAnsi="Helvetica" w:cs="宋体"/>
          <w:color w:val="555555"/>
          <w:kern w:val="0"/>
          <w:szCs w:val="21"/>
        </w:rPr>
        <w:t>）您使用本软件开发的软件产品，硬件产品和</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或服务等侵犯他人的知识产权或其他任何权利；以及</w:t>
      </w:r>
    </w:p>
    <w:p w:rsidR="00DE561B" w:rsidRPr="00DE561B" w:rsidRDefault="00DE561B" w:rsidP="00DE561B">
      <w:pPr>
        <w:widowControl/>
        <w:numPr>
          <w:ilvl w:val="0"/>
          <w:numId w:val="6"/>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3</w:t>
      </w:r>
      <w:r w:rsidRPr="00DE561B">
        <w:rPr>
          <w:rFonts w:ascii="Helvetica" w:eastAsia="宋体" w:hAnsi="Helvetica" w:cs="宋体"/>
          <w:color w:val="555555"/>
          <w:kern w:val="0"/>
          <w:szCs w:val="21"/>
        </w:rPr>
        <w:t>）您违反本协议的任何行为。</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6. </w:t>
      </w:r>
      <w:r w:rsidRPr="00DE561B">
        <w:rPr>
          <w:rFonts w:ascii="Helvetica" w:eastAsia="宋体" w:hAnsi="Helvetica" w:cs="宋体"/>
          <w:b/>
          <w:bCs/>
          <w:color w:val="000000"/>
          <w:kern w:val="0"/>
          <w:sz w:val="36"/>
          <w:szCs w:val="36"/>
        </w:rPr>
        <w:t>终止</w:t>
      </w:r>
    </w:p>
    <w:p w:rsidR="00DE561B" w:rsidRPr="00DE561B" w:rsidRDefault="00DE561B" w:rsidP="00DE561B">
      <w:pPr>
        <w:widowControl/>
        <w:numPr>
          <w:ilvl w:val="0"/>
          <w:numId w:val="7"/>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如果您没有遵守本协议的条款或条件，华为可以随时终止本协议，并保留追究您法律责任的权利。本协议终止后，您必须立即停止使用本软件，并删除已经复制、安装在计算机上的本软件。您也可以通过停止使用本软件而终止本协议。</w:t>
      </w:r>
    </w:p>
    <w:p w:rsidR="00DE561B" w:rsidRPr="00DE561B" w:rsidRDefault="00DE561B" w:rsidP="00DE561B">
      <w:pPr>
        <w:widowControl/>
        <w:numPr>
          <w:ilvl w:val="0"/>
          <w:numId w:val="7"/>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本协议终止后</w:t>
      </w:r>
      <w:r w:rsidRPr="00DE561B">
        <w:rPr>
          <w:rFonts w:ascii="Helvetica" w:eastAsia="宋体" w:hAnsi="Helvetica" w:cs="宋体"/>
          <w:color w:val="555555"/>
          <w:kern w:val="0"/>
          <w:szCs w:val="21"/>
        </w:rPr>
        <w:t xml:space="preserve">, </w:t>
      </w:r>
      <w:r w:rsidRPr="00DE561B">
        <w:rPr>
          <w:rFonts w:ascii="Helvetica" w:eastAsia="宋体" w:hAnsi="Helvetica" w:cs="宋体"/>
          <w:color w:val="555555"/>
          <w:kern w:val="0"/>
          <w:szCs w:val="21"/>
        </w:rPr>
        <w:t>第</w:t>
      </w:r>
      <w:r w:rsidRPr="00DE561B">
        <w:rPr>
          <w:rFonts w:ascii="Helvetica" w:eastAsia="宋体" w:hAnsi="Helvetica" w:cs="宋体"/>
          <w:color w:val="555555"/>
          <w:kern w:val="0"/>
          <w:szCs w:val="21"/>
        </w:rPr>
        <w:t>2</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 xml:space="preserve"> 3</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 xml:space="preserve"> 4</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 xml:space="preserve"> 5</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6</w:t>
      </w:r>
      <w:r w:rsidRPr="00DE561B">
        <w:rPr>
          <w:rFonts w:ascii="Helvetica" w:eastAsia="宋体" w:hAnsi="Helvetica" w:cs="宋体"/>
          <w:color w:val="555555"/>
          <w:kern w:val="0"/>
          <w:szCs w:val="21"/>
        </w:rPr>
        <w:t>、</w:t>
      </w:r>
      <w:r w:rsidRPr="00DE561B">
        <w:rPr>
          <w:rFonts w:ascii="Helvetica" w:eastAsia="宋体" w:hAnsi="Helvetica" w:cs="宋体"/>
          <w:color w:val="555555"/>
          <w:kern w:val="0"/>
          <w:szCs w:val="21"/>
        </w:rPr>
        <w:t>7</w:t>
      </w:r>
      <w:r w:rsidRPr="00DE561B">
        <w:rPr>
          <w:rFonts w:ascii="Helvetica" w:eastAsia="宋体" w:hAnsi="Helvetica" w:cs="宋体"/>
          <w:color w:val="555555"/>
          <w:kern w:val="0"/>
          <w:szCs w:val="21"/>
        </w:rPr>
        <w:t>、</w:t>
      </w:r>
      <w:ins w:id="16" w:author="Zhangwei(Legal)" w:date="2022-08-27T09:48:00Z">
        <w:r w:rsidR="008A677C">
          <w:rPr>
            <w:rFonts w:ascii="Helvetica" w:eastAsia="宋体" w:hAnsi="Helvetica" w:cs="宋体" w:hint="eastAsia"/>
            <w:color w:val="555555"/>
            <w:kern w:val="0"/>
            <w:szCs w:val="21"/>
          </w:rPr>
          <w:t>8</w:t>
        </w:r>
      </w:ins>
      <w:r w:rsidRPr="00DE561B">
        <w:rPr>
          <w:rFonts w:ascii="Helvetica" w:eastAsia="宋体" w:hAnsi="Helvetica" w:cs="宋体"/>
          <w:color w:val="555555"/>
          <w:kern w:val="0"/>
          <w:szCs w:val="21"/>
        </w:rPr>
        <w:t>和</w:t>
      </w:r>
      <w:del w:id="17" w:author="Zhangwei(Legal)" w:date="2022-08-27T09:48:00Z">
        <w:r w:rsidRPr="00DE561B" w:rsidDel="008A677C">
          <w:rPr>
            <w:rFonts w:ascii="Helvetica" w:eastAsia="宋体" w:hAnsi="Helvetica" w:cs="宋体"/>
            <w:color w:val="555555"/>
            <w:kern w:val="0"/>
            <w:szCs w:val="21"/>
          </w:rPr>
          <w:delText>第</w:delText>
        </w:r>
        <w:r w:rsidRPr="00DE561B" w:rsidDel="008A677C">
          <w:rPr>
            <w:rFonts w:ascii="Helvetica" w:eastAsia="宋体" w:hAnsi="Helvetica" w:cs="宋体"/>
            <w:color w:val="555555"/>
            <w:kern w:val="0"/>
            <w:szCs w:val="21"/>
          </w:rPr>
          <w:delText>8</w:delText>
        </w:r>
      </w:del>
      <w:ins w:id="18" w:author="Zhangwei(Legal)" w:date="2022-08-27T09:48:00Z">
        <w:r w:rsidR="008A677C" w:rsidRPr="00DE561B">
          <w:rPr>
            <w:rFonts w:ascii="Helvetica" w:eastAsia="宋体" w:hAnsi="Helvetica" w:cs="宋体"/>
            <w:color w:val="555555"/>
            <w:kern w:val="0"/>
            <w:szCs w:val="21"/>
          </w:rPr>
          <w:t>第</w:t>
        </w:r>
        <w:r w:rsidR="008A677C">
          <w:rPr>
            <w:rFonts w:ascii="Helvetica" w:eastAsia="宋体" w:hAnsi="Helvetica" w:cs="宋体"/>
            <w:color w:val="555555"/>
            <w:kern w:val="0"/>
            <w:szCs w:val="21"/>
          </w:rPr>
          <w:t>9</w:t>
        </w:r>
      </w:ins>
      <w:r w:rsidRPr="00DE561B">
        <w:rPr>
          <w:rFonts w:ascii="Helvetica" w:eastAsia="宋体" w:hAnsi="Helvetica" w:cs="宋体"/>
          <w:color w:val="555555"/>
          <w:kern w:val="0"/>
          <w:szCs w:val="21"/>
        </w:rPr>
        <w:t>条继续有效。</w:t>
      </w:r>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r w:rsidRPr="00DE561B">
        <w:rPr>
          <w:rFonts w:ascii="Helvetica" w:eastAsia="宋体" w:hAnsi="Helvetica" w:cs="宋体"/>
          <w:b/>
          <w:bCs/>
          <w:color w:val="000000"/>
          <w:kern w:val="0"/>
          <w:sz w:val="36"/>
          <w:szCs w:val="36"/>
        </w:rPr>
        <w:t xml:space="preserve">7. </w:t>
      </w:r>
      <w:r w:rsidRPr="00DE561B">
        <w:rPr>
          <w:rFonts w:ascii="Helvetica" w:eastAsia="宋体" w:hAnsi="Helvetica" w:cs="宋体"/>
          <w:b/>
          <w:bCs/>
          <w:color w:val="000000"/>
          <w:kern w:val="0"/>
          <w:sz w:val="36"/>
          <w:szCs w:val="36"/>
        </w:rPr>
        <w:t>版本升级</w:t>
      </w:r>
    </w:p>
    <w:p w:rsidR="00DE561B" w:rsidRPr="00DE561B" w:rsidRDefault="00DE561B" w:rsidP="00DE561B">
      <w:pPr>
        <w:widowControl/>
        <w:numPr>
          <w:ilvl w:val="0"/>
          <w:numId w:val="8"/>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排除支持升级的承诺：华为不承诺未来就本软件提供版本升级服务。</w:t>
      </w:r>
    </w:p>
    <w:p w:rsidR="00DE561B" w:rsidRDefault="00DE561B" w:rsidP="00DE561B">
      <w:pPr>
        <w:widowControl/>
        <w:numPr>
          <w:ilvl w:val="0"/>
          <w:numId w:val="8"/>
        </w:numPr>
        <w:shd w:val="clear" w:color="auto" w:fill="FFFFFF"/>
        <w:spacing w:after="180" w:line="330" w:lineRule="atLeast"/>
        <w:ind w:left="0"/>
        <w:rPr>
          <w:ins w:id="19" w:author="Zhangwei(Legal)" w:date="2022-08-25T17:58:00Z"/>
          <w:rFonts w:ascii="Helvetica" w:eastAsia="宋体" w:hAnsi="Helvetica" w:cs="宋体"/>
          <w:color w:val="555555"/>
          <w:kern w:val="0"/>
          <w:szCs w:val="21"/>
        </w:rPr>
      </w:pPr>
      <w:r w:rsidRPr="00DE561B">
        <w:rPr>
          <w:rFonts w:ascii="Helvetica" w:eastAsia="宋体" w:hAnsi="Helvetica" w:cs="宋体"/>
          <w:color w:val="555555"/>
          <w:kern w:val="0"/>
          <w:szCs w:val="21"/>
        </w:rPr>
        <w:t>关于软件升级的许可：如果华为提供了本软件的升级版本，升级版本仍适用本协议，除非该升级版本提供了替代的软件许可协议。</w:t>
      </w:r>
    </w:p>
    <w:p w:rsidR="004C02A6" w:rsidRPr="004C02A6" w:rsidRDefault="004C02A6">
      <w:pPr>
        <w:widowControl/>
        <w:shd w:val="clear" w:color="auto" w:fill="FFFFFF"/>
        <w:spacing w:line="480" w:lineRule="atLeast"/>
        <w:rPr>
          <w:ins w:id="20" w:author="Zhangwei(Legal)" w:date="2022-08-25T17:58:00Z"/>
          <w:rFonts w:ascii="Helvetica" w:eastAsia="宋体" w:hAnsi="Helvetica" w:cs="宋体"/>
          <w:b/>
          <w:bCs/>
          <w:color w:val="000000"/>
          <w:kern w:val="0"/>
          <w:sz w:val="36"/>
          <w:szCs w:val="36"/>
          <w:rPrChange w:id="21" w:author="Zhangwei(Legal)" w:date="2022-08-25T17:58:00Z">
            <w:rPr>
              <w:ins w:id="22" w:author="Zhangwei(Legal)" w:date="2022-08-25T17:58:00Z"/>
              <w:rFonts w:ascii="Helvetica" w:eastAsia="宋体" w:hAnsi="Helvetica" w:cs="宋体"/>
              <w:color w:val="555555"/>
              <w:kern w:val="0"/>
              <w:szCs w:val="21"/>
            </w:rPr>
          </w:rPrChange>
        </w:rPr>
        <w:pPrChange w:id="23" w:author="Zhangwei(Legal)" w:date="2022-08-25T17:58:00Z">
          <w:pPr>
            <w:widowControl/>
            <w:numPr>
              <w:numId w:val="8"/>
            </w:numPr>
            <w:shd w:val="clear" w:color="auto" w:fill="FFFFFF"/>
            <w:tabs>
              <w:tab w:val="num" w:pos="720"/>
            </w:tabs>
            <w:spacing w:after="180" w:line="330" w:lineRule="atLeast"/>
            <w:ind w:left="720" w:hanging="360"/>
          </w:pPr>
        </w:pPrChange>
      </w:pPr>
      <w:ins w:id="24" w:author="Zhangwei(Legal)" w:date="2022-08-25T17:58:00Z">
        <w:r>
          <w:rPr>
            <w:rFonts w:ascii="Helvetica" w:eastAsia="宋体" w:hAnsi="Helvetica" w:cs="宋体" w:hint="eastAsia"/>
            <w:b/>
            <w:bCs/>
            <w:color w:val="000000"/>
            <w:kern w:val="0"/>
            <w:sz w:val="36"/>
            <w:szCs w:val="36"/>
          </w:rPr>
          <w:t>8</w:t>
        </w:r>
        <w:r>
          <w:rPr>
            <w:rFonts w:ascii="Helvetica" w:eastAsia="宋体" w:hAnsi="Helvetica" w:cs="宋体"/>
            <w:b/>
            <w:bCs/>
            <w:color w:val="000000"/>
            <w:kern w:val="0"/>
            <w:sz w:val="36"/>
            <w:szCs w:val="36"/>
          </w:rPr>
          <w:t xml:space="preserve">. </w:t>
        </w:r>
        <w:r w:rsidRPr="004C02A6">
          <w:rPr>
            <w:rFonts w:ascii="Helvetica" w:eastAsia="宋体" w:hAnsi="Helvetica" w:cs="宋体" w:hint="eastAsia"/>
            <w:b/>
            <w:bCs/>
            <w:color w:val="000000"/>
            <w:kern w:val="0"/>
            <w:sz w:val="36"/>
            <w:szCs w:val="36"/>
            <w:rPrChange w:id="25" w:author="Zhangwei(Legal)" w:date="2022-08-25T17:58:00Z">
              <w:rPr>
                <w:rFonts w:ascii="Helvetica" w:eastAsia="宋体" w:hAnsi="Helvetica" w:cs="宋体" w:hint="eastAsia"/>
                <w:color w:val="555555"/>
                <w:kern w:val="0"/>
                <w:szCs w:val="21"/>
              </w:rPr>
            </w:rPrChange>
          </w:rPr>
          <w:t>书面</w:t>
        </w:r>
        <w:r>
          <w:rPr>
            <w:rFonts w:ascii="Helvetica" w:eastAsia="宋体" w:hAnsi="Helvetica" w:cs="宋体" w:hint="eastAsia"/>
            <w:b/>
            <w:bCs/>
            <w:color w:val="000000"/>
            <w:kern w:val="0"/>
            <w:sz w:val="36"/>
            <w:szCs w:val="36"/>
          </w:rPr>
          <w:t>邀约</w:t>
        </w:r>
        <w:r w:rsidRPr="004C02A6">
          <w:rPr>
            <w:rFonts w:ascii="Helvetica" w:eastAsia="宋体" w:hAnsi="Helvetica" w:cs="宋体"/>
            <w:b/>
            <w:bCs/>
            <w:color w:val="000000"/>
            <w:kern w:val="0"/>
            <w:sz w:val="36"/>
            <w:szCs w:val="36"/>
            <w:rPrChange w:id="26" w:author="Zhangwei(Legal)" w:date="2022-08-25T17:58:00Z">
              <w:rPr>
                <w:rFonts w:ascii="Helvetica" w:eastAsia="宋体" w:hAnsi="Helvetica" w:cs="宋体"/>
                <w:color w:val="555555"/>
                <w:kern w:val="0"/>
                <w:szCs w:val="21"/>
              </w:rPr>
            </w:rPrChange>
          </w:rPr>
          <w:t xml:space="preserve">  </w:t>
        </w:r>
      </w:ins>
    </w:p>
    <w:p w:rsidR="004C02A6" w:rsidRPr="004C02A6" w:rsidRDefault="008A677C">
      <w:pPr>
        <w:widowControl/>
        <w:numPr>
          <w:ilvl w:val="0"/>
          <w:numId w:val="8"/>
        </w:numPr>
        <w:shd w:val="clear" w:color="auto" w:fill="FFFFFF"/>
        <w:spacing w:after="180" w:line="330" w:lineRule="atLeast"/>
        <w:ind w:left="0"/>
        <w:rPr>
          <w:ins w:id="27" w:author="Zhangwei(Legal)" w:date="2022-08-25T17:58:00Z"/>
          <w:rFonts w:ascii="Helvetica" w:eastAsia="宋体" w:hAnsi="Helvetica" w:cs="宋体"/>
          <w:color w:val="555555"/>
          <w:kern w:val="0"/>
          <w:szCs w:val="21"/>
        </w:rPr>
        <w:pPrChange w:id="28" w:author="Zhangwei(Legal)" w:date="2022-08-27T09:46:00Z">
          <w:pPr>
            <w:widowControl/>
            <w:numPr>
              <w:numId w:val="8"/>
            </w:numPr>
            <w:shd w:val="clear" w:color="auto" w:fill="FFFFFF"/>
            <w:tabs>
              <w:tab w:val="num" w:pos="720"/>
            </w:tabs>
            <w:spacing w:after="180" w:line="330" w:lineRule="atLeast"/>
            <w:ind w:left="720" w:hanging="360"/>
          </w:pPr>
        </w:pPrChange>
      </w:pPr>
      <w:ins w:id="29" w:author="Zhangwei(Legal)" w:date="2022-08-27T09:43:00Z">
        <w:r>
          <w:rPr>
            <w:rFonts w:ascii="Helvetica" w:eastAsia="宋体" w:hAnsi="Helvetica" w:cs="宋体" w:hint="eastAsia"/>
            <w:color w:val="555555"/>
            <w:kern w:val="0"/>
            <w:szCs w:val="21"/>
          </w:rPr>
          <w:t>本软件</w:t>
        </w:r>
        <w:r w:rsidRPr="008A677C">
          <w:rPr>
            <w:rFonts w:ascii="Helvetica" w:eastAsia="宋体" w:hAnsi="Helvetica" w:cs="宋体" w:hint="eastAsia"/>
            <w:color w:val="555555"/>
            <w:kern w:val="0"/>
            <w:szCs w:val="21"/>
          </w:rPr>
          <w:t>可能包括受开源许可证约束的软件，包括</w:t>
        </w:r>
      </w:ins>
      <w:ins w:id="30" w:author="Zhangwei(Legal)" w:date="2022-08-25T17:58:00Z">
        <w:r w:rsidR="004C02A6" w:rsidRPr="004C02A6">
          <w:rPr>
            <w:rFonts w:ascii="Helvetica" w:eastAsia="宋体" w:hAnsi="Helvetica" w:cs="宋体" w:hint="eastAsia"/>
            <w:color w:val="555555"/>
            <w:kern w:val="0"/>
            <w:szCs w:val="21"/>
          </w:rPr>
          <w:t>按照</w:t>
        </w:r>
        <w:r w:rsidR="004C02A6" w:rsidRPr="004C02A6">
          <w:rPr>
            <w:rFonts w:ascii="Helvetica" w:eastAsia="宋体" w:hAnsi="Helvetica" w:cs="宋体" w:hint="eastAsia"/>
            <w:color w:val="555555"/>
            <w:kern w:val="0"/>
            <w:szCs w:val="21"/>
          </w:rPr>
          <w:t>GNU</w:t>
        </w:r>
        <w:r w:rsidR="004C02A6" w:rsidRPr="004C02A6">
          <w:rPr>
            <w:rFonts w:ascii="Helvetica" w:eastAsia="宋体" w:hAnsi="Helvetica" w:cs="宋体" w:hint="eastAsia"/>
            <w:color w:val="555555"/>
            <w:kern w:val="0"/>
            <w:szCs w:val="21"/>
          </w:rPr>
          <w:t>通用公共许可证第</w:t>
        </w:r>
        <w:r w:rsidR="004C02A6" w:rsidRPr="004C02A6">
          <w:rPr>
            <w:rFonts w:ascii="Helvetica" w:eastAsia="宋体" w:hAnsi="Helvetica" w:cs="宋体" w:hint="eastAsia"/>
            <w:color w:val="555555"/>
            <w:kern w:val="0"/>
            <w:szCs w:val="21"/>
          </w:rPr>
          <w:t>2</w:t>
        </w:r>
        <w:r w:rsidR="004C02A6" w:rsidRPr="004C02A6">
          <w:rPr>
            <w:rFonts w:ascii="Helvetica" w:eastAsia="宋体" w:hAnsi="Helvetica" w:cs="宋体" w:hint="eastAsia"/>
            <w:color w:val="555555"/>
            <w:kern w:val="0"/>
            <w:szCs w:val="21"/>
          </w:rPr>
          <w:t>版（</w:t>
        </w:r>
        <w:r w:rsidR="004C02A6" w:rsidRPr="004C02A6">
          <w:rPr>
            <w:rFonts w:ascii="Helvetica" w:eastAsia="宋体" w:hAnsi="Helvetica" w:cs="宋体" w:hint="eastAsia"/>
            <w:color w:val="555555"/>
            <w:kern w:val="0"/>
            <w:szCs w:val="21"/>
          </w:rPr>
          <w:t>GPLv2</w:t>
        </w:r>
        <w:r w:rsidR="004C02A6" w:rsidRPr="004C02A6">
          <w:rPr>
            <w:rFonts w:ascii="Helvetica" w:eastAsia="宋体" w:hAnsi="Helvetica" w:cs="宋体" w:hint="eastAsia"/>
            <w:color w:val="555555"/>
            <w:kern w:val="0"/>
            <w:szCs w:val="21"/>
          </w:rPr>
          <w:t>）和</w:t>
        </w:r>
        <w:r w:rsidR="004C02A6" w:rsidRPr="004C02A6">
          <w:rPr>
            <w:rFonts w:ascii="Helvetica" w:eastAsia="宋体" w:hAnsi="Helvetica" w:cs="宋体" w:hint="eastAsia"/>
            <w:color w:val="555555"/>
            <w:kern w:val="0"/>
            <w:szCs w:val="21"/>
          </w:rPr>
          <w:t>/</w:t>
        </w:r>
        <w:r w:rsidR="004C02A6" w:rsidRPr="004C02A6">
          <w:rPr>
            <w:rFonts w:ascii="Helvetica" w:eastAsia="宋体" w:hAnsi="Helvetica" w:cs="宋体" w:hint="eastAsia"/>
            <w:color w:val="555555"/>
            <w:kern w:val="0"/>
            <w:szCs w:val="21"/>
          </w:rPr>
          <w:t>或其他开源软件许可证的条款进行许可</w:t>
        </w:r>
      </w:ins>
      <w:ins w:id="31" w:author="Zhangwei(Legal)" w:date="2022-08-27T09:43:00Z">
        <w:r>
          <w:rPr>
            <w:rFonts w:ascii="Helvetica" w:eastAsia="宋体" w:hAnsi="Helvetica" w:cs="宋体" w:hint="eastAsia"/>
            <w:color w:val="555555"/>
            <w:kern w:val="0"/>
            <w:szCs w:val="21"/>
          </w:rPr>
          <w:t>的</w:t>
        </w:r>
      </w:ins>
      <w:ins w:id="32" w:author="Zhangwei(Legal)" w:date="2022-08-27T09:44:00Z">
        <w:r>
          <w:rPr>
            <w:rFonts w:ascii="Helvetica" w:eastAsia="宋体" w:hAnsi="Helvetica" w:cs="宋体" w:hint="eastAsia"/>
            <w:color w:val="555555"/>
            <w:kern w:val="0"/>
            <w:szCs w:val="21"/>
          </w:rPr>
          <w:t>软件</w:t>
        </w:r>
      </w:ins>
      <w:ins w:id="33" w:author="Zhangwei(Legal)" w:date="2022-08-25T17:58:00Z">
        <w:r w:rsidR="004C02A6" w:rsidRPr="004C02A6">
          <w:rPr>
            <w:rFonts w:ascii="Helvetica" w:eastAsia="宋体" w:hAnsi="Helvetica" w:cs="宋体" w:hint="eastAsia"/>
            <w:color w:val="555555"/>
            <w:kern w:val="0"/>
            <w:szCs w:val="21"/>
          </w:rPr>
          <w:t>。</w:t>
        </w:r>
      </w:ins>
      <w:ins w:id="34" w:author="Zhangwei(Legal)" w:date="2022-08-27T09:45:00Z">
        <w:r w:rsidRPr="008A677C">
          <w:rPr>
            <w:rFonts w:ascii="Helvetica" w:eastAsia="宋体" w:hAnsi="Helvetica" w:cs="宋体" w:hint="eastAsia"/>
            <w:color w:val="555555"/>
            <w:kern w:val="0"/>
            <w:szCs w:val="21"/>
          </w:rPr>
          <w:t>本协议中的任何内容均不限制任何适用的开源软件许可证条款下的任何权利，或授予取代任何适用开源软件许可证条款的权利。</w:t>
        </w:r>
      </w:ins>
      <w:ins w:id="35" w:author="Zhangwei(Legal)" w:date="2022-08-25T17:58:00Z">
        <w:r w:rsidR="004C02A6" w:rsidRPr="004C02A6">
          <w:rPr>
            <w:rFonts w:ascii="Helvetica" w:eastAsia="宋体" w:hAnsi="Helvetica" w:cs="宋体" w:hint="eastAsia"/>
            <w:color w:val="555555"/>
            <w:kern w:val="0"/>
            <w:szCs w:val="21"/>
          </w:rPr>
          <w:t>如果您通过邮件或电子邮件向我们发出书面请求，我们将向您和任何第三方提供根据开放源码软件许可证许可的软件源代码。</w:t>
        </w:r>
      </w:ins>
    </w:p>
    <w:p w:rsidR="004C02A6" w:rsidRPr="004C02A6" w:rsidRDefault="004C02A6" w:rsidP="004C02A6">
      <w:pPr>
        <w:widowControl/>
        <w:numPr>
          <w:ilvl w:val="0"/>
          <w:numId w:val="8"/>
        </w:numPr>
        <w:shd w:val="clear" w:color="auto" w:fill="FFFFFF"/>
        <w:spacing w:after="180" w:line="330" w:lineRule="atLeast"/>
        <w:rPr>
          <w:ins w:id="36" w:author="Zhangwei(Legal)" w:date="2022-08-25T17:58:00Z"/>
          <w:rFonts w:ascii="Helvetica" w:eastAsia="宋体" w:hAnsi="Helvetica" w:cs="宋体"/>
          <w:color w:val="555555"/>
          <w:kern w:val="0"/>
          <w:szCs w:val="21"/>
        </w:rPr>
      </w:pPr>
      <w:ins w:id="37" w:author="Zhangwei(Legal)" w:date="2022-08-25T17:58:00Z">
        <w:del w:id="38" w:author="Zhangwei(Legal)" w:date="2022-08-27T09:48:00Z">
          <w:r w:rsidRPr="004C02A6" w:rsidDel="008A677C">
            <w:rPr>
              <w:rFonts w:ascii="Helvetica" w:eastAsia="宋体" w:hAnsi="Helvetica" w:cs="宋体" w:hint="eastAsia"/>
              <w:color w:val="555555"/>
              <w:kern w:val="0"/>
              <w:szCs w:val="21"/>
            </w:rPr>
            <w:delText>mobile</w:delText>
          </w:r>
        </w:del>
      </w:ins>
      <w:ins w:id="39" w:author="Zhangwei(Legal)" w:date="2022-08-27T09:48:00Z">
        <w:r w:rsidR="008A677C">
          <w:rPr>
            <w:rFonts w:ascii="Helvetica" w:eastAsia="宋体" w:hAnsi="Helvetica" w:cs="宋体" w:hint="eastAsia"/>
            <w:color w:val="555555"/>
            <w:kern w:val="0"/>
            <w:szCs w:val="21"/>
          </w:rPr>
          <w:t>foss</w:t>
        </w:r>
      </w:ins>
      <w:ins w:id="40" w:author="Zhangwei(Legal)" w:date="2022-08-25T17:58:00Z">
        <w:r w:rsidRPr="004C02A6">
          <w:rPr>
            <w:rFonts w:ascii="Helvetica" w:eastAsia="宋体" w:hAnsi="Helvetica" w:cs="宋体"/>
            <w:color w:val="555555"/>
            <w:kern w:val="0"/>
            <w:szCs w:val="21"/>
          </w:rPr>
          <w:t>@huawei.com</w:t>
        </w:r>
      </w:ins>
    </w:p>
    <w:p w:rsidR="008A677C" w:rsidRPr="008A677C" w:rsidRDefault="008A677C">
      <w:pPr>
        <w:widowControl/>
        <w:numPr>
          <w:ilvl w:val="0"/>
          <w:numId w:val="8"/>
        </w:numPr>
        <w:shd w:val="clear" w:color="auto" w:fill="FFFFFF"/>
        <w:spacing w:after="180" w:line="330" w:lineRule="atLeast"/>
        <w:ind w:left="0"/>
        <w:rPr>
          <w:ins w:id="41" w:author="Zhangwei(Legal)" w:date="2022-08-27T10:05:00Z"/>
          <w:rFonts w:ascii="Helvetica" w:eastAsia="宋体" w:hAnsi="Helvetica" w:cs="宋体"/>
          <w:color w:val="555555"/>
          <w:kern w:val="0"/>
          <w:szCs w:val="21"/>
        </w:rPr>
        <w:pPrChange w:id="42" w:author="Zhangwei(Legal)" w:date="2022-08-27T10:05:00Z">
          <w:pPr>
            <w:widowControl/>
            <w:numPr>
              <w:numId w:val="8"/>
            </w:numPr>
            <w:shd w:val="clear" w:color="auto" w:fill="FFFFFF"/>
            <w:tabs>
              <w:tab w:val="num" w:pos="720"/>
            </w:tabs>
            <w:spacing w:after="180" w:line="330" w:lineRule="atLeast"/>
            <w:ind w:left="720" w:hanging="360"/>
          </w:pPr>
        </w:pPrChange>
      </w:pPr>
      <w:ins w:id="43" w:author="Zhangwei(Legal)" w:date="2022-08-27T10:05:00Z">
        <w:r>
          <w:rPr>
            <w:rFonts w:ascii="Helvetica" w:eastAsia="宋体" w:hAnsi="Helvetica" w:cs="宋体" w:hint="eastAsia"/>
            <w:color w:val="555555"/>
            <w:kern w:val="0"/>
            <w:szCs w:val="21"/>
          </w:rPr>
          <w:lastRenderedPageBreak/>
          <w:t>请</w:t>
        </w:r>
        <w:r w:rsidRPr="008A677C">
          <w:rPr>
            <w:rFonts w:ascii="Helvetica" w:eastAsia="宋体" w:hAnsi="Helvetica" w:cs="宋体" w:hint="eastAsia"/>
            <w:color w:val="555555"/>
            <w:kern w:val="0"/>
            <w:szCs w:val="21"/>
          </w:rPr>
          <w:t>详细说明您需要源代码的产品名称和固件版本，并说明我们如何联系您。</w:t>
        </w:r>
      </w:ins>
    </w:p>
    <w:p w:rsidR="004C02A6" w:rsidRPr="00DE561B" w:rsidRDefault="008A677C">
      <w:pPr>
        <w:widowControl/>
        <w:numPr>
          <w:ilvl w:val="0"/>
          <w:numId w:val="8"/>
        </w:numPr>
        <w:shd w:val="clear" w:color="auto" w:fill="FFFFFF"/>
        <w:spacing w:after="180" w:line="330" w:lineRule="atLeast"/>
        <w:ind w:left="0"/>
        <w:rPr>
          <w:rFonts w:ascii="Helvetica" w:eastAsia="宋体" w:hAnsi="Helvetica" w:cs="宋体"/>
          <w:color w:val="555555"/>
          <w:kern w:val="0"/>
          <w:szCs w:val="21"/>
        </w:rPr>
        <w:pPrChange w:id="44" w:author="Zhangwei(Legal)" w:date="2022-08-27T16:28:00Z">
          <w:pPr>
            <w:widowControl/>
            <w:numPr>
              <w:numId w:val="8"/>
            </w:numPr>
            <w:shd w:val="clear" w:color="auto" w:fill="FFFFFF"/>
            <w:tabs>
              <w:tab w:val="num" w:pos="720"/>
            </w:tabs>
            <w:spacing w:after="180" w:line="330" w:lineRule="atLeast"/>
            <w:ind w:left="720" w:hanging="360"/>
          </w:pPr>
        </w:pPrChange>
      </w:pPr>
      <w:ins w:id="45" w:author="Zhangwei(Legal)" w:date="2022-08-27T10:05:00Z">
        <w:r w:rsidRPr="008A677C">
          <w:rPr>
            <w:rFonts w:ascii="Helvetica" w:eastAsia="宋体" w:hAnsi="Helvetica" w:cs="宋体" w:hint="eastAsia"/>
            <w:color w:val="555555"/>
            <w:kern w:val="0"/>
            <w:szCs w:val="21"/>
          </w:rPr>
          <w:t>请注意，我们将要求您向我们支付数据载体的费用和向您发送数据载体的邮费。此</w:t>
        </w:r>
      </w:ins>
      <w:ins w:id="46" w:author="Zhangwei(Legal)" w:date="2022-08-27T10:06:00Z">
        <w:r>
          <w:rPr>
            <w:rFonts w:ascii="Helvetica" w:eastAsia="宋体" w:hAnsi="Helvetica" w:cs="宋体" w:hint="eastAsia"/>
            <w:color w:val="555555"/>
            <w:kern w:val="0"/>
            <w:szCs w:val="21"/>
          </w:rPr>
          <w:t>邀约</w:t>
        </w:r>
      </w:ins>
      <w:ins w:id="47" w:author="Zhangwei(Legal)" w:date="2022-08-27T10:05:00Z">
        <w:r w:rsidRPr="008A677C">
          <w:rPr>
            <w:rFonts w:ascii="Helvetica" w:eastAsia="宋体" w:hAnsi="Helvetica" w:cs="宋体" w:hint="eastAsia"/>
            <w:color w:val="555555"/>
            <w:kern w:val="0"/>
            <w:szCs w:val="21"/>
          </w:rPr>
          <w:t>从我们分发</w:t>
        </w:r>
      </w:ins>
      <w:ins w:id="48" w:author="Zhangwei(Legal)" w:date="2022-08-27T10:06:00Z">
        <w:r>
          <w:rPr>
            <w:rFonts w:ascii="Helvetica" w:eastAsia="宋体" w:hAnsi="Helvetica" w:cs="宋体" w:hint="eastAsia"/>
            <w:color w:val="555555"/>
            <w:kern w:val="0"/>
            <w:szCs w:val="21"/>
          </w:rPr>
          <w:t>本软件之日</w:t>
        </w:r>
      </w:ins>
      <w:ins w:id="49" w:author="Zhangwei(Legal)" w:date="2022-08-27T10:05:00Z">
        <w:r w:rsidRPr="008A677C">
          <w:rPr>
            <w:rFonts w:ascii="Helvetica" w:eastAsia="宋体" w:hAnsi="Helvetica" w:cs="宋体" w:hint="eastAsia"/>
            <w:color w:val="555555"/>
            <w:kern w:val="0"/>
            <w:szCs w:val="21"/>
          </w:rPr>
          <w:t>起三年内有效，只要我们为</w:t>
        </w:r>
      </w:ins>
      <w:ins w:id="50" w:author="Zhangwei(Legal)" w:date="2022-08-27T10:06:00Z">
        <w:r>
          <w:rPr>
            <w:rFonts w:ascii="Helvetica" w:eastAsia="宋体" w:hAnsi="Helvetica" w:cs="宋体" w:hint="eastAsia"/>
            <w:color w:val="555555"/>
            <w:kern w:val="0"/>
            <w:szCs w:val="21"/>
          </w:rPr>
          <w:t>本软件</w:t>
        </w:r>
      </w:ins>
      <w:ins w:id="51" w:author="Zhangwei(Legal)" w:date="2022-08-27T10:05:00Z">
        <w:r w:rsidRPr="008A677C">
          <w:rPr>
            <w:rFonts w:ascii="Helvetica" w:eastAsia="宋体" w:hAnsi="Helvetica" w:cs="宋体" w:hint="eastAsia"/>
            <w:color w:val="555555"/>
            <w:kern w:val="0"/>
            <w:szCs w:val="21"/>
          </w:rPr>
          <w:t>提供备件或客户支持，就一直有效</w:t>
        </w:r>
      </w:ins>
      <w:ins w:id="52" w:author="Zhangwei(Legal)" w:date="2022-08-27T16:28:00Z">
        <w:r w:rsidR="00E12326">
          <w:rPr>
            <w:rFonts w:ascii="Helvetica" w:eastAsia="宋体" w:hAnsi="Helvetica" w:cs="宋体" w:hint="eastAsia"/>
            <w:color w:val="555555"/>
            <w:kern w:val="0"/>
            <w:szCs w:val="21"/>
          </w:rPr>
          <w:t>。</w:t>
        </w:r>
      </w:ins>
    </w:p>
    <w:p w:rsidR="00DE561B" w:rsidRPr="00DE561B" w:rsidRDefault="00DE561B" w:rsidP="00DE561B">
      <w:pPr>
        <w:widowControl/>
        <w:shd w:val="clear" w:color="auto" w:fill="FFFFFF"/>
        <w:spacing w:line="480" w:lineRule="atLeast"/>
        <w:rPr>
          <w:rFonts w:ascii="Helvetica" w:eastAsia="宋体" w:hAnsi="Helvetica" w:cs="宋体"/>
          <w:b/>
          <w:bCs/>
          <w:color w:val="000000"/>
          <w:kern w:val="0"/>
          <w:sz w:val="36"/>
          <w:szCs w:val="36"/>
        </w:rPr>
      </w:pPr>
      <w:del w:id="53" w:author="Zhangwei(Legal)" w:date="2022-08-27T09:37:00Z">
        <w:r w:rsidRPr="00DE561B" w:rsidDel="005F44B3">
          <w:rPr>
            <w:rFonts w:ascii="Helvetica" w:eastAsia="宋体" w:hAnsi="Helvetica" w:cs="宋体"/>
            <w:b/>
            <w:bCs/>
            <w:color w:val="000000"/>
            <w:kern w:val="0"/>
            <w:sz w:val="36"/>
            <w:szCs w:val="36"/>
          </w:rPr>
          <w:delText>8</w:delText>
        </w:r>
      </w:del>
      <w:ins w:id="54" w:author="Zhangwei(Legal)" w:date="2022-08-27T09:37:00Z">
        <w:r w:rsidR="005F44B3">
          <w:rPr>
            <w:rFonts w:ascii="Helvetica" w:eastAsia="宋体" w:hAnsi="Helvetica" w:cs="宋体"/>
            <w:b/>
            <w:bCs/>
            <w:color w:val="000000"/>
            <w:kern w:val="0"/>
            <w:sz w:val="36"/>
            <w:szCs w:val="36"/>
          </w:rPr>
          <w:t>9</w:t>
        </w:r>
      </w:ins>
      <w:r w:rsidRPr="00DE561B">
        <w:rPr>
          <w:rFonts w:ascii="Helvetica" w:eastAsia="宋体" w:hAnsi="Helvetica" w:cs="宋体"/>
          <w:b/>
          <w:bCs/>
          <w:color w:val="000000"/>
          <w:kern w:val="0"/>
          <w:sz w:val="36"/>
          <w:szCs w:val="36"/>
        </w:rPr>
        <w:t xml:space="preserve">. </w:t>
      </w:r>
      <w:r w:rsidRPr="00DE561B">
        <w:rPr>
          <w:rFonts w:ascii="Helvetica" w:eastAsia="宋体" w:hAnsi="Helvetica" w:cs="宋体"/>
          <w:b/>
          <w:bCs/>
          <w:color w:val="000000"/>
          <w:kern w:val="0"/>
          <w:sz w:val="36"/>
          <w:szCs w:val="36"/>
        </w:rPr>
        <w:t>其他条款</w:t>
      </w:r>
    </w:p>
    <w:p w:rsidR="00DE561B" w:rsidRPr="00DE561B" w:rsidRDefault="00DE561B" w:rsidP="00DE561B">
      <w:pPr>
        <w:widowControl/>
        <w:numPr>
          <w:ilvl w:val="0"/>
          <w:numId w:val="9"/>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如果本协议的任何条款无效，不影响其他条款的效力。</w:t>
      </w:r>
    </w:p>
    <w:p w:rsidR="00DE561B" w:rsidRPr="00DE561B" w:rsidRDefault="00DE561B" w:rsidP="00DE561B">
      <w:pPr>
        <w:widowControl/>
        <w:numPr>
          <w:ilvl w:val="0"/>
          <w:numId w:val="9"/>
        </w:numPr>
        <w:shd w:val="clear" w:color="auto" w:fill="FFFFFF"/>
        <w:spacing w:after="180" w:line="330" w:lineRule="atLeast"/>
        <w:ind w:left="0"/>
        <w:rPr>
          <w:rFonts w:ascii="Helvetica" w:eastAsia="宋体" w:hAnsi="Helvetica" w:cs="宋体"/>
          <w:color w:val="555555"/>
          <w:kern w:val="0"/>
          <w:szCs w:val="21"/>
        </w:rPr>
      </w:pPr>
      <w:r w:rsidRPr="00DE561B">
        <w:rPr>
          <w:rFonts w:ascii="Helvetica" w:eastAsia="宋体" w:hAnsi="Helvetica" w:cs="宋体"/>
          <w:color w:val="555555"/>
          <w:kern w:val="0"/>
          <w:szCs w:val="21"/>
        </w:rPr>
        <w:t>本协议适用中华人民共和国法律。任何有关本协议的冲突应提交到深圳市龙岗区人民法院，由该法院管辖。</w:t>
      </w:r>
    </w:p>
    <w:p w:rsidR="00587E2D" w:rsidRDefault="00587E2D">
      <w:pPr>
        <w:rPr>
          <w:ins w:id="55" w:author="Zhangwei(Legal)" w:date="2022-08-30T11:48:00Z"/>
        </w:rPr>
      </w:pPr>
    </w:p>
    <w:p w:rsidR="00606C47" w:rsidRPr="00B1755D" w:rsidRDefault="00606C47" w:rsidP="00B1755D">
      <w:bookmarkStart w:id="56" w:name="_GoBack"/>
      <w:bookmarkEnd w:id="56"/>
    </w:p>
    <w:sectPr w:rsidR="00606C47" w:rsidRPr="00B175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64B" w:rsidRDefault="009C564B" w:rsidP="00DE561B">
      <w:r>
        <w:separator/>
      </w:r>
    </w:p>
  </w:endnote>
  <w:endnote w:type="continuationSeparator" w:id="0">
    <w:p w:rsidR="009C564B" w:rsidRDefault="009C564B" w:rsidP="00DE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64B" w:rsidRDefault="009C564B" w:rsidP="00DE561B">
      <w:r>
        <w:separator/>
      </w:r>
    </w:p>
  </w:footnote>
  <w:footnote w:type="continuationSeparator" w:id="0">
    <w:p w:rsidR="009C564B" w:rsidRDefault="009C564B" w:rsidP="00DE56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A1A03"/>
    <w:multiLevelType w:val="multilevel"/>
    <w:tmpl w:val="3736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01606B"/>
    <w:multiLevelType w:val="multilevel"/>
    <w:tmpl w:val="6128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85511"/>
    <w:multiLevelType w:val="multilevel"/>
    <w:tmpl w:val="7EAC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C1123A"/>
    <w:multiLevelType w:val="multilevel"/>
    <w:tmpl w:val="F51C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BF4439"/>
    <w:multiLevelType w:val="multilevel"/>
    <w:tmpl w:val="E9A6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4532D"/>
    <w:multiLevelType w:val="multilevel"/>
    <w:tmpl w:val="6FC41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F111F1"/>
    <w:multiLevelType w:val="multilevel"/>
    <w:tmpl w:val="EC9C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716655"/>
    <w:multiLevelType w:val="multilevel"/>
    <w:tmpl w:val="1804A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2C167C"/>
    <w:multiLevelType w:val="multilevel"/>
    <w:tmpl w:val="6A34B3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0"/>
  </w:num>
  <w:num w:numId="8">
    <w:abstractNumId w:val="1"/>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hangwei(Legal)">
    <w15:presenceInfo w15:providerId="AD" w15:userId="S-1-5-21-147214757-305610072-1517763936-1286061"/>
  </w15:person>
  <w15:person w15:author="Zhangwei(Open Source Legal Team)">
    <w15:presenceInfo w15:providerId="AD" w15:userId="S-1-5-21-147214757-305610072-1517763936-12860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41D"/>
    <w:rsid w:val="00002738"/>
    <w:rsid w:val="00030D16"/>
    <w:rsid w:val="00034A10"/>
    <w:rsid w:val="00063122"/>
    <w:rsid w:val="0008193F"/>
    <w:rsid w:val="00093892"/>
    <w:rsid w:val="0009485A"/>
    <w:rsid w:val="00095D21"/>
    <w:rsid w:val="000B039A"/>
    <w:rsid w:val="000B05E7"/>
    <w:rsid w:val="000D47A2"/>
    <w:rsid w:val="000E3FB1"/>
    <w:rsid w:val="000E63CE"/>
    <w:rsid w:val="00105F47"/>
    <w:rsid w:val="001307CB"/>
    <w:rsid w:val="00143412"/>
    <w:rsid w:val="0016289D"/>
    <w:rsid w:val="00163237"/>
    <w:rsid w:val="00163311"/>
    <w:rsid w:val="00172336"/>
    <w:rsid w:val="00176BFC"/>
    <w:rsid w:val="0018368A"/>
    <w:rsid w:val="001E0F00"/>
    <w:rsid w:val="001E3DE1"/>
    <w:rsid w:val="001E3F3F"/>
    <w:rsid w:val="00204403"/>
    <w:rsid w:val="00211F57"/>
    <w:rsid w:val="00236969"/>
    <w:rsid w:val="00255C69"/>
    <w:rsid w:val="00261690"/>
    <w:rsid w:val="002839D3"/>
    <w:rsid w:val="0028444B"/>
    <w:rsid w:val="00284C9F"/>
    <w:rsid w:val="00284D9B"/>
    <w:rsid w:val="002A6773"/>
    <w:rsid w:val="002C2994"/>
    <w:rsid w:val="002F0016"/>
    <w:rsid w:val="002F6341"/>
    <w:rsid w:val="00314463"/>
    <w:rsid w:val="00316B6B"/>
    <w:rsid w:val="00320F6E"/>
    <w:rsid w:val="00321AE1"/>
    <w:rsid w:val="00323108"/>
    <w:rsid w:val="00344AC3"/>
    <w:rsid w:val="003537D7"/>
    <w:rsid w:val="00361B7B"/>
    <w:rsid w:val="00371B35"/>
    <w:rsid w:val="0038537E"/>
    <w:rsid w:val="00392D03"/>
    <w:rsid w:val="00393B4A"/>
    <w:rsid w:val="0039776D"/>
    <w:rsid w:val="003A3C3F"/>
    <w:rsid w:val="003A4B1D"/>
    <w:rsid w:val="003C0E1B"/>
    <w:rsid w:val="003D0A02"/>
    <w:rsid w:val="003E0FAC"/>
    <w:rsid w:val="003F298E"/>
    <w:rsid w:val="003F7C98"/>
    <w:rsid w:val="00401EA5"/>
    <w:rsid w:val="0040232D"/>
    <w:rsid w:val="00403B0E"/>
    <w:rsid w:val="004064D1"/>
    <w:rsid w:val="0041183C"/>
    <w:rsid w:val="00420FA6"/>
    <w:rsid w:val="004253FC"/>
    <w:rsid w:val="0043386E"/>
    <w:rsid w:val="0047463F"/>
    <w:rsid w:val="004747C4"/>
    <w:rsid w:val="00480683"/>
    <w:rsid w:val="00494131"/>
    <w:rsid w:val="004B4952"/>
    <w:rsid w:val="004C02A6"/>
    <w:rsid w:val="004C580B"/>
    <w:rsid w:val="004F4922"/>
    <w:rsid w:val="00522E7B"/>
    <w:rsid w:val="00535BFC"/>
    <w:rsid w:val="00542ACC"/>
    <w:rsid w:val="00553FF1"/>
    <w:rsid w:val="005549BB"/>
    <w:rsid w:val="00556336"/>
    <w:rsid w:val="00556548"/>
    <w:rsid w:val="00562CED"/>
    <w:rsid w:val="0056696C"/>
    <w:rsid w:val="00580E77"/>
    <w:rsid w:val="00587E2D"/>
    <w:rsid w:val="005A212B"/>
    <w:rsid w:val="005B0584"/>
    <w:rsid w:val="005B09DD"/>
    <w:rsid w:val="005B3D39"/>
    <w:rsid w:val="005E34C3"/>
    <w:rsid w:val="005F44B3"/>
    <w:rsid w:val="005F72CF"/>
    <w:rsid w:val="00606C47"/>
    <w:rsid w:val="00613D15"/>
    <w:rsid w:val="006208D6"/>
    <w:rsid w:val="00640FF0"/>
    <w:rsid w:val="00646098"/>
    <w:rsid w:val="00650848"/>
    <w:rsid w:val="006552F4"/>
    <w:rsid w:val="00664F05"/>
    <w:rsid w:val="006A2B1B"/>
    <w:rsid w:val="006C6470"/>
    <w:rsid w:val="006D5102"/>
    <w:rsid w:val="006D57CA"/>
    <w:rsid w:val="006E06F5"/>
    <w:rsid w:val="006E4E4A"/>
    <w:rsid w:val="006F45E3"/>
    <w:rsid w:val="00705BDD"/>
    <w:rsid w:val="00731B9E"/>
    <w:rsid w:val="007435DA"/>
    <w:rsid w:val="00756BCF"/>
    <w:rsid w:val="00772A78"/>
    <w:rsid w:val="00774548"/>
    <w:rsid w:val="007757CA"/>
    <w:rsid w:val="00780417"/>
    <w:rsid w:val="00797A5D"/>
    <w:rsid w:val="007A2207"/>
    <w:rsid w:val="007B374C"/>
    <w:rsid w:val="007B3CD1"/>
    <w:rsid w:val="007B7288"/>
    <w:rsid w:val="007D2F3F"/>
    <w:rsid w:val="007E706A"/>
    <w:rsid w:val="007F0968"/>
    <w:rsid w:val="00841898"/>
    <w:rsid w:val="00853519"/>
    <w:rsid w:val="00881846"/>
    <w:rsid w:val="00882D51"/>
    <w:rsid w:val="00884946"/>
    <w:rsid w:val="008A4B1B"/>
    <w:rsid w:val="008A677C"/>
    <w:rsid w:val="008C2F19"/>
    <w:rsid w:val="008D09CF"/>
    <w:rsid w:val="008F1CB2"/>
    <w:rsid w:val="00914697"/>
    <w:rsid w:val="00916C89"/>
    <w:rsid w:val="00950151"/>
    <w:rsid w:val="009501AB"/>
    <w:rsid w:val="00957DD9"/>
    <w:rsid w:val="00971F14"/>
    <w:rsid w:val="00984EFA"/>
    <w:rsid w:val="009B0AEE"/>
    <w:rsid w:val="009B1C33"/>
    <w:rsid w:val="009B46EF"/>
    <w:rsid w:val="009C4A7E"/>
    <w:rsid w:val="009C564B"/>
    <w:rsid w:val="00A05CEE"/>
    <w:rsid w:val="00A25064"/>
    <w:rsid w:val="00A33E24"/>
    <w:rsid w:val="00A42BCD"/>
    <w:rsid w:val="00A430D6"/>
    <w:rsid w:val="00A62332"/>
    <w:rsid w:val="00A62E9E"/>
    <w:rsid w:val="00A81269"/>
    <w:rsid w:val="00A815FD"/>
    <w:rsid w:val="00A96128"/>
    <w:rsid w:val="00A9712C"/>
    <w:rsid w:val="00AB1060"/>
    <w:rsid w:val="00AB2D9F"/>
    <w:rsid w:val="00AB4557"/>
    <w:rsid w:val="00AC5A05"/>
    <w:rsid w:val="00AD0C4F"/>
    <w:rsid w:val="00AD4ACF"/>
    <w:rsid w:val="00AE441D"/>
    <w:rsid w:val="00B1755D"/>
    <w:rsid w:val="00B24720"/>
    <w:rsid w:val="00B33E15"/>
    <w:rsid w:val="00B3564A"/>
    <w:rsid w:val="00B40797"/>
    <w:rsid w:val="00B4632E"/>
    <w:rsid w:val="00B758A6"/>
    <w:rsid w:val="00B75E69"/>
    <w:rsid w:val="00B93EA1"/>
    <w:rsid w:val="00BD1761"/>
    <w:rsid w:val="00BE458E"/>
    <w:rsid w:val="00BF2914"/>
    <w:rsid w:val="00C1087E"/>
    <w:rsid w:val="00C17A1F"/>
    <w:rsid w:val="00C26FDC"/>
    <w:rsid w:val="00C56F89"/>
    <w:rsid w:val="00C85F04"/>
    <w:rsid w:val="00C904D8"/>
    <w:rsid w:val="00CC0C76"/>
    <w:rsid w:val="00CD3166"/>
    <w:rsid w:val="00CE7C03"/>
    <w:rsid w:val="00CF2EC2"/>
    <w:rsid w:val="00D0124A"/>
    <w:rsid w:val="00D018AC"/>
    <w:rsid w:val="00D0379B"/>
    <w:rsid w:val="00D070A9"/>
    <w:rsid w:val="00D11AD6"/>
    <w:rsid w:val="00D36064"/>
    <w:rsid w:val="00D4027F"/>
    <w:rsid w:val="00D460A3"/>
    <w:rsid w:val="00D54464"/>
    <w:rsid w:val="00D5627B"/>
    <w:rsid w:val="00D57B2F"/>
    <w:rsid w:val="00D72202"/>
    <w:rsid w:val="00D729E5"/>
    <w:rsid w:val="00D77CFC"/>
    <w:rsid w:val="00D94C3E"/>
    <w:rsid w:val="00D9546D"/>
    <w:rsid w:val="00DB31CE"/>
    <w:rsid w:val="00DE3254"/>
    <w:rsid w:val="00DE561B"/>
    <w:rsid w:val="00DE56C4"/>
    <w:rsid w:val="00DF21C8"/>
    <w:rsid w:val="00DF22CB"/>
    <w:rsid w:val="00DF768A"/>
    <w:rsid w:val="00E00A4B"/>
    <w:rsid w:val="00E0179C"/>
    <w:rsid w:val="00E056D1"/>
    <w:rsid w:val="00E10E89"/>
    <w:rsid w:val="00E12326"/>
    <w:rsid w:val="00E26A57"/>
    <w:rsid w:val="00E44FE6"/>
    <w:rsid w:val="00E53D89"/>
    <w:rsid w:val="00E57B5B"/>
    <w:rsid w:val="00E64D5F"/>
    <w:rsid w:val="00E765E1"/>
    <w:rsid w:val="00E82BD3"/>
    <w:rsid w:val="00E83947"/>
    <w:rsid w:val="00E92BE9"/>
    <w:rsid w:val="00E93812"/>
    <w:rsid w:val="00E954BA"/>
    <w:rsid w:val="00E979F3"/>
    <w:rsid w:val="00EA1BEE"/>
    <w:rsid w:val="00EA7668"/>
    <w:rsid w:val="00EC6245"/>
    <w:rsid w:val="00ED11AB"/>
    <w:rsid w:val="00ED3398"/>
    <w:rsid w:val="00EE1857"/>
    <w:rsid w:val="00EF2FF0"/>
    <w:rsid w:val="00F10B6B"/>
    <w:rsid w:val="00F32B64"/>
    <w:rsid w:val="00F334F3"/>
    <w:rsid w:val="00F403F5"/>
    <w:rsid w:val="00F44469"/>
    <w:rsid w:val="00F46A0C"/>
    <w:rsid w:val="00F51F98"/>
    <w:rsid w:val="00F55A6D"/>
    <w:rsid w:val="00F57E38"/>
    <w:rsid w:val="00F7402C"/>
    <w:rsid w:val="00F801E5"/>
    <w:rsid w:val="00FA2D14"/>
    <w:rsid w:val="00FD7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C85FA"/>
  <w15:chartTrackingRefBased/>
  <w15:docId w15:val="{A9845F24-F755-4D27-9384-18D77076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56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561B"/>
    <w:rPr>
      <w:sz w:val="18"/>
      <w:szCs w:val="18"/>
    </w:rPr>
  </w:style>
  <w:style w:type="paragraph" w:styleId="a5">
    <w:name w:val="footer"/>
    <w:basedOn w:val="a"/>
    <w:link w:val="a6"/>
    <w:uiPriority w:val="99"/>
    <w:unhideWhenUsed/>
    <w:rsid w:val="00DE561B"/>
    <w:pPr>
      <w:tabs>
        <w:tab w:val="center" w:pos="4153"/>
        <w:tab w:val="right" w:pos="8306"/>
      </w:tabs>
      <w:snapToGrid w:val="0"/>
      <w:jc w:val="left"/>
    </w:pPr>
    <w:rPr>
      <w:sz w:val="18"/>
      <w:szCs w:val="18"/>
    </w:rPr>
  </w:style>
  <w:style w:type="character" w:customStyle="1" w:styleId="a6">
    <w:name w:val="页脚 字符"/>
    <w:basedOn w:val="a0"/>
    <w:link w:val="a5"/>
    <w:uiPriority w:val="99"/>
    <w:rsid w:val="00DE561B"/>
    <w:rPr>
      <w:sz w:val="18"/>
      <w:szCs w:val="18"/>
    </w:rPr>
  </w:style>
  <w:style w:type="paragraph" w:styleId="a7">
    <w:name w:val="List Paragraph"/>
    <w:basedOn w:val="a"/>
    <w:uiPriority w:val="34"/>
    <w:qFormat/>
    <w:rsid w:val="003A4B1D"/>
    <w:pPr>
      <w:ind w:firstLineChars="200" w:firstLine="420"/>
    </w:pPr>
  </w:style>
  <w:style w:type="paragraph" w:styleId="a8">
    <w:name w:val="Balloon Text"/>
    <w:basedOn w:val="a"/>
    <w:link w:val="a9"/>
    <w:uiPriority w:val="99"/>
    <w:semiHidden/>
    <w:unhideWhenUsed/>
    <w:rsid w:val="003A4B1D"/>
    <w:rPr>
      <w:sz w:val="18"/>
      <w:szCs w:val="18"/>
    </w:rPr>
  </w:style>
  <w:style w:type="character" w:customStyle="1" w:styleId="a9">
    <w:name w:val="批注框文本 字符"/>
    <w:basedOn w:val="a0"/>
    <w:link w:val="a8"/>
    <w:uiPriority w:val="99"/>
    <w:semiHidden/>
    <w:rsid w:val="003A4B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085127">
      <w:bodyDiv w:val="1"/>
      <w:marLeft w:val="0"/>
      <w:marRight w:val="0"/>
      <w:marTop w:val="0"/>
      <w:marBottom w:val="0"/>
      <w:divBdr>
        <w:top w:val="none" w:sz="0" w:space="0" w:color="auto"/>
        <w:left w:val="none" w:sz="0" w:space="0" w:color="auto"/>
        <w:bottom w:val="none" w:sz="0" w:space="0" w:color="auto"/>
        <w:right w:val="none" w:sz="0" w:space="0" w:color="auto"/>
      </w:divBdr>
      <w:divsChild>
        <w:div w:id="44717421">
          <w:marLeft w:val="0"/>
          <w:marRight w:val="0"/>
          <w:marTop w:val="0"/>
          <w:marBottom w:val="0"/>
          <w:divBdr>
            <w:top w:val="none" w:sz="0" w:space="0" w:color="auto"/>
            <w:left w:val="none" w:sz="0" w:space="0" w:color="auto"/>
            <w:bottom w:val="single" w:sz="6" w:space="30" w:color="CCCCCC"/>
            <w:right w:val="none" w:sz="0" w:space="0" w:color="auto"/>
          </w:divBdr>
        </w:div>
        <w:div w:id="80640153">
          <w:marLeft w:val="0"/>
          <w:marRight w:val="0"/>
          <w:marTop w:val="600"/>
          <w:marBottom w:val="0"/>
          <w:divBdr>
            <w:top w:val="none" w:sz="0" w:space="0" w:color="auto"/>
            <w:left w:val="none" w:sz="0" w:space="0" w:color="auto"/>
            <w:bottom w:val="none" w:sz="0" w:space="0" w:color="auto"/>
            <w:right w:val="none" w:sz="0" w:space="0" w:color="auto"/>
          </w:divBdr>
          <w:divsChild>
            <w:div w:id="645402471">
              <w:marLeft w:val="0"/>
              <w:marRight w:val="0"/>
              <w:marTop w:val="0"/>
              <w:marBottom w:val="240"/>
              <w:divBdr>
                <w:top w:val="none" w:sz="0" w:space="0" w:color="auto"/>
                <w:left w:val="none" w:sz="0" w:space="0" w:color="auto"/>
                <w:bottom w:val="none" w:sz="0" w:space="0" w:color="auto"/>
                <w:right w:val="none" w:sz="0" w:space="0" w:color="auto"/>
              </w:divBdr>
            </w:div>
          </w:divsChild>
        </w:div>
        <w:div w:id="93212486">
          <w:marLeft w:val="0"/>
          <w:marRight w:val="0"/>
          <w:marTop w:val="600"/>
          <w:marBottom w:val="0"/>
          <w:divBdr>
            <w:top w:val="none" w:sz="0" w:space="0" w:color="auto"/>
            <w:left w:val="none" w:sz="0" w:space="0" w:color="auto"/>
            <w:bottom w:val="none" w:sz="0" w:space="0" w:color="auto"/>
            <w:right w:val="none" w:sz="0" w:space="0" w:color="auto"/>
          </w:divBdr>
          <w:divsChild>
            <w:div w:id="1241986942">
              <w:marLeft w:val="0"/>
              <w:marRight w:val="0"/>
              <w:marTop w:val="0"/>
              <w:marBottom w:val="240"/>
              <w:divBdr>
                <w:top w:val="none" w:sz="0" w:space="0" w:color="auto"/>
                <w:left w:val="none" w:sz="0" w:space="0" w:color="auto"/>
                <w:bottom w:val="none" w:sz="0" w:space="0" w:color="auto"/>
                <w:right w:val="none" w:sz="0" w:space="0" w:color="auto"/>
              </w:divBdr>
            </w:div>
          </w:divsChild>
        </w:div>
        <w:div w:id="103111765">
          <w:marLeft w:val="0"/>
          <w:marRight w:val="0"/>
          <w:marTop w:val="600"/>
          <w:marBottom w:val="0"/>
          <w:divBdr>
            <w:top w:val="none" w:sz="0" w:space="0" w:color="auto"/>
            <w:left w:val="none" w:sz="0" w:space="0" w:color="auto"/>
            <w:bottom w:val="none" w:sz="0" w:space="0" w:color="auto"/>
            <w:right w:val="none" w:sz="0" w:space="0" w:color="auto"/>
          </w:divBdr>
          <w:divsChild>
            <w:div w:id="540094122">
              <w:marLeft w:val="0"/>
              <w:marRight w:val="0"/>
              <w:marTop w:val="0"/>
              <w:marBottom w:val="240"/>
              <w:divBdr>
                <w:top w:val="none" w:sz="0" w:space="0" w:color="auto"/>
                <w:left w:val="none" w:sz="0" w:space="0" w:color="auto"/>
                <w:bottom w:val="none" w:sz="0" w:space="0" w:color="auto"/>
                <w:right w:val="none" w:sz="0" w:space="0" w:color="auto"/>
              </w:divBdr>
            </w:div>
          </w:divsChild>
        </w:div>
        <w:div w:id="131758273">
          <w:marLeft w:val="0"/>
          <w:marRight w:val="0"/>
          <w:marTop w:val="600"/>
          <w:marBottom w:val="0"/>
          <w:divBdr>
            <w:top w:val="none" w:sz="0" w:space="0" w:color="auto"/>
            <w:left w:val="none" w:sz="0" w:space="0" w:color="auto"/>
            <w:bottom w:val="none" w:sz="0" w:space="0" w:color="auto"/>
            <w:right w:val="none" w:sz="0" w:space="0" w:color="auto"/>
          </w:divBdr>
        </w:div>
        <w:div w:id="190387620">
          <w:marLeft w:val="0"/>
          <w:marRight w:val="0"/>
          <w:marTop w:val="600"/>
          <w:marBottom w:val="0"/>
          <w:divBdr>
            <w:top w:val="none" w:sz="0" w:space="0" w:color="auto"/>
            <w:left w:val="none" w:sz="0" w:space="0" w:color="auto"/>
            <w:bottom w:val="none" w:sz="0" w:space="0" w:color="auto"/>
            <w:right w:val="none" w:sz="0" w:space="0" w:color="auto"/>
          </w:divBdr>
          <w:divsChild>
            <w:div w:id="1193614493">
              <w:marLeft w:val="0"/>
              <w:marRight w:val="0"/>
              <w:marTop w:val="0"/>
              <w:marBottom w:val="240"/>
              <w:divBdr>
                <w:top w:val="none" w:sz="0" w:space="0" w:color="auto"/>
                <w:left w:val="none" w:sz="0" w:space="0" w:color="auto"/>
                <w:bottom w:val="none" w:sz="0" w:space="0" w:color="auto"/>
                <w:right w:val="none" w:sz="0" w:space="0" w:color="auto"/>
              </w:divBdr>
            </w:div>
          </w:divsChild>
        </w:div>
        <w:div w:id="289015278">
          <w:marLeft w:val="0"/>
          <w:marRight w:val="0"/>
          <w:marTop w:val="600"/>
          <w:marBottom w:val="0"/>
          <w:divBdr>
            <w:top w:val="none" w:sz="0" w:space="0" w:color="auto"/>
            <w:left w:val="none" w:sz="0" w:space="0" w:color="auto"/>
            <w:bottom w:val="none" w:sz="0" w:space="0" w:color="auto"/>
            <w:right w:val="none" w:sz="0" w:space="0" w:color="auto"/>
          </w:divBdr>
          <w:divsChild>
            <w:div w:id="1405755949">
              <w:marLeft w:val="0"/>
              <w:marRight w:val="0"/>
              <w:marTop w:val="0"/>
              <w:marBottom w:val="240"/>
              <w:divBdr>
                <w:top w:val="none" w:sz="0" w:space="0" w:color="auto"/>
                <w:left w:val="none" w:sz="0" w:space="0" w:color="auto"/>
                <w:bottom w:val="none" w:sz="0" w:space="0" w:color="auto"/>
                <w:right w:val="none" w:sz="0" w:space="0" w:color="auto"/>
              </w:divBdr>
            </w:div>
          </w:divsChild>
        </w:div>
        <w:div w:id="747850661">
          <w:marLeft w:val="0"/>
          <w:marRight w:val="0"/>
          <w:marTop w:val="600"/>
          <w:marBottom w:val="0"/>
          <w:divBdr>
            <w:top w:val="none" w:sz="0" w:space="0" w:color="auto"/>
            <w:left w:val="none" w:sz="0" w:space="0" w:color="auto"/>
            <w:bottom w:val="none" w:sz="0" w:space="0" w:color="auto"/>
            <w:right w:val="none" w:sz="0" w:space="0" w:color="auto"/>
          </w:divBdr>
          <w:divsChild>
            <w:div w:id="1936785943">
              <w:marLeft w:val="0"/>
              <w:marRight w:val="0"/>
              <w:marTop w:val="0"/>
              <w:marBottom w:val="240"/>
              <w:divBdr>
                <w:top w:val="none" w:sz="0" w:space="0" w:color="auto"/>
                <w:left w:val="none" w:sz="0" w:space="0" w:color="auto"/>
                <w:bottom w:val="none" w:sz="0" w:space="0" w:color="auto"/>
                <w:right w:val="none" w:sz="0" w:space="0" w:color="auto"/>
              </w:divBdr>
            </w:div>
          </w:divsChild>
        </w:div>
        <w:div w:id="1915511430">
          <w:marLeft w:val="0"/>
          <w:marRight w:val="0"/>
          <w:marTop w:val="600"/>
          <w:marBottom w:val="0"/>
          <w:divBdr>
            <w:top w:val="none" w:sz="0" w:space="0" w:color="auto"/>
            <w:left w:val="none" w:sz="0" w:space="0" w:color="auto"/>
            <w:bottom w:val="none" w:sz="0" w:space="0" w:color="auto"/>
            <w:right w:val="none" w:sz="0" w:space="0" w:color="auto"/>
          </w:divBdr>
          <w:divsChild>
            <w:div w:id="1236940158">
              <w:marLeft w:val="0"/>
              <w:marRight w:val="0"/>
              <w:marTop w:val="0"/>
              <w:marBottom w:val="240"/>
              <w:divBdr>
                <w:top w:val="none" w:sz="0" w:space="0" w:color="auto"/>
                <w:left w:val="none" w:sz="0" w:space="0" w:color="auto"/>
                <w:bottom w:val="none" w:sz="0" w:space="0" w:color="auto"/>
                <w:right w:val="none" w:sz="0" w:space="0" w:color="auto"/>
              </w:divBdr>
            </w:div>
          </w:divsChild>
        </w:div>
        <w:div w:id="2047102258">
          <w:marLeft w:val="0"/>
          <w:marRight w:val="0"/>
          <w:marTop w:val="600"/>
          <w:marBottom w:val="0"/>
          <w:divBdr>
            <w:top w:val="none" w:sz="0" w:space="0" w:color="auto"/>
            <w:left w:val="none" w:sz="0" w:space="0" w:color="auto"/>
            <w:bottom w:val="none" w:sz="0" w:space="0" w:color="auto"/>
            <w:right w:val="none" w:sz="0" w:space="0" w:color="auto"/>
          </w:divBdr>
          <w:divsChild>
            <w:div w:id="6404230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1650</TotalTime>
  <Pages>3</Pages>
  <Words>280</Words>
  <Characters>1599</Characters>
  <Application>Microsoft Office Word</Application>
  <DocSecurity>0</DocSecurity>
  <Lines>13</Lines>
  <Paragraphs>3</Paragraphs>
  <ScaleCrop>false</ScaleCrop>
  <Company>Huawei Technologies Co.,Ltd.</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Zhangwei(Open Source Legal Team,Legal Affairs Dept)</dc:creator>
  <cp:keywords/>
  <dc:description/>
  <cp:lastModifiedBy>Zhangwei(Open Source Legal Team)</cp:lastModifiedBy>
  <cp:revision>5</cp:revision>
  <dcterms:created xsi:type="dcterms:W3CDTF">2021-12-06T09:14:00Z</dcterms:created>
  <dcterms:modified xsi:type="dcterms:W3CDTF">2022-09-28T09:47:00Z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1636333961</vt:lpwstr>
  </property>
  <property fmtid="{D5CDD505-2E9C-101B-9397-08002B2CF9AE}" pid="6" name="_2015_ms_pID_725343">
    <vt:lpwstr>(3)FM/bkQsvpnacGts+bqOWyQ/5vABgO2loJyReyrtNVGmclACubLPAQvWzcCtBF4qs+qULxP+n
h5TXFwPp5khQQ69xuY41vSdgySYeQt6dkngS6YYOPX2j/PV5fan0OVCjuT+RYaO0N9H7iA9z
YLfWpo39KMFh4qOlg1gOFGxW8qfNEWcvg1PFUin840q2by/i3DsBjdzDTrqKEQjqWAmP4dNS
OiGnj3lAEKlcBpcYOE</vt:lpwstr>
  </property>
  <property fmtid="{D5CDD505-2E9C-101B-9397-08002B2CF9AE}" pid="7" name="_2015_ms_pID_7253431">
    <vt:lpwstr>ClVBF20bIJ4N64Evt+u0j1/vTD5j6ooGwPxvZ9s1VFLiSDzWYGtLE3
PAvkKOk5k/RwUpO99ObfDb8dxMjRqVj2MbSLk4Re0/uvM2EADuPAVsvY0ecFdVe62ZT7tR8a
2u8+09u3DXVKDSj3k8Xbpi6OOV/fQj5C9jShWnD/Cl2qNecG2MhRms4TDNJMtCT27pv66Jbz
1AbwDUTY1I5TYfzCTrbfZVRpmny6eibMZb/T</vt:lpwstr>
  </property>
  <property fmtid="{D5CDD505-2E9C-101B-9397-08002B2CF9AE}" pid="8" name="_2015_ms_pID_7253432">
    <vt:lpwstr>nA==</vt:lpwstr>
  </property>
</Properties>
</file>